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916" w:rsidRPr="002F46BD" w:rsidRDefault="00E97916" w:rsidP="00E97916">
      <w:pPr>
        <w:pStyle w:val="Nadpis1"/>
        <w:keepNext w:val="0"/>
        <w:widowControl w:val="0"/>
        <w:numPr>
          <w:ilvl w:val="0"/>
          <w:numId w:val="0"/>
        </w:numPr>
        <w:spacing w:before="120" w:after="120" w:line="360" w:lineRule="auto"/>
        <w:ind w:left="708" w:right="868"/>
        <w:jc w:val="center"/>
        <w:rPr>
          <w:spacing w:val="60"/>
        </w:rPr>
      </w:pPr>
      <w:r w:rsidRPr="002F46BD">
        <w:rPr>
          <w:spacing w:val="60"/>
        </w:rPr>
        <w:t>KUPNÍ SMLOUVA</w:t>
      </w:r>
    </w:p>
    <w:p w:rsidR="00E97916" w:rsidRPr="002F46BD" w:rsidRDefault="00E97916" w:rsidP="00E97916">
      <w:pPr>
        <w:widowControl w:val="0"/>
        <w:spacing w:before="120" w:after="120" w:line="240" w:lineRule="auto"/>
        <w:jc w:val="center"/>
        <w:rPr>
          <w:rFonts w:ascii="Arial" w:hAnsi="Arial" w:cs="Arial"/>
          <w:b/>
          <w:snapToGrid w:val="0"/>
          <w:sz w:val="20"/>
          <w:szCs w:val="20"/>
        </w:rPr>
      </w:pPr>
      <w:r w:rsidRPr="002F46BD">
        <w:rPr>
          <w:rFonts w:ascii="Arial" w:hAnsi="Arial" w:cs="Arial"/>
          <w:b/>
          <w:snapToGrid w:val="0"/>
          <w:sz w:val="20"/>
          <w:szCs w:val="20"/>
        </w:rPr>
        <w:t>Článek 1</w:t>
      </w:r>
    </w:p>
    <w:p w:rsidR="00E97916" w:rsidRPr="002F46BD" w:rsidRDefault="00E97916" w:rsidP="00E97916">
      <w:pPr>
        <w:widowControl w:val="0"/>
        <w:spacing w:before="120" w:after="120" w:line="240" w:lineRule="auto"/>
        <w:jc w:val="center"/>
        <w:rPr>
          <w:rFonts w:ascii="Arial" w:hAnsi="Arial" w:cs="Arial"/>
          <w:b/>
          <w:snapToGrid w:val="0"/>
          <w:sz w:val="20"/>
          <w:szCs w:val="20"/>
        </w:rPr>
      </w:pPr>
      <w:r w:rsidRPr="002F46BD">
        <w:rPr>
          <w:rFonts w:ascii="Arial" w:hAnsi="Arial" w:cs="Arial"/>
          <w:b/>
          <w:snapToGrid w:val="0"/>
          <w:sz w:val="20"/>
          <w:szCs w:val="20"/>
        </w:rPr>
        <w:t>Smluvní strany</w:t>
      </w:r>
    </w:p>
    <w:p w:rsidR="00E97916" w:rsidRPr="002F46BD" w:rsidRDefault="00E97916" w:rsidP="00E97916">
      <w:pPr>
        <w:widowControl w:val="0"/>
        <w:spacing w:before="120" w:after="120" w:line="240" w:lineRule="auto"/>
        <w:jc w:val="center"/>
        <w:rPr>
          <w:rFonts w:ascii="Arial" w:hAnsi="Arial" w:cs="Arial"/>
          <w:b/>
          <w:snapToGrid w:val="0"/>
          <w:sz w:val="20"/>
          <w:szCs w:val="20"/>
        </w:rPr>
      </w:pPr>
    </w:p>
    <w:p w:rsidR="00E97916" w:rsidRPr="002F46BD" w:rsidRDefault="00E97916" w:rsidP="00E97916">
      <w:pPr>
        <w:widowControl w:val="0"/>
        <w:spacing w:before="120" w:after="120" w:line="240" w:lineRule="auto"/>
        <w:rPr>
          <w:rFonts w:ascii="Arial" w:eastAsia="Batang" w:hAnsi="Arial" w:cs="Arial"/>
          <w:sz w:val="20"/>
          <w:szCs w:val="20"/>
        </w:rPr>
      </w:pPr>
      <w:r w:rsidRPr="002F46BD">
        <w:rPr>
          <w:rFonts w:ascii="Arial" w:eastAsia="Batang" w:hAnsi="Arial" w:cs="Arial"/>
          <w:b/>
          <w:sz w:val="20"/>
          <w:szCs w:val="20"/>
        </w:rPr>
        <w:t>Kupující:</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
          <w:sz w:val="20"/>
          <w:szCs w:val="20"/>
        </w:rPr>
        <w:t>Krajská správa a údržba silnic Vysočiny,</w:t>
      </w:r>
      <w:r w:rsidRPr="002F46BD">
        <w:rPr>
          <w:rFonts w:ascii="Arial" w:eastAsia="Batang" w:hAnsi="Arial" w:cs="Arial"/>
          <w:sz w:val="20"/>
          <w:szCs w:val="20"/>
        </w:rPr>
        <w:t xml:space="preserve"> </w:t>
      </w:r>
      <w:r w:rsidRPr="002F46BD">
        <w:rPr>
          <w:rFonts w:ascii="Arial" w:eastAsia="Batang" w:hAnsi="Arial" w:cs="Arial"/>
          <w:b/>
          <w:sz w:val="20"/>
          <w:szCs w:val="20"/>
        </w:rPr>
        <w:t>příspěvková organizace</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sz w:val="20"/>
          <w:szCs w:val="20"/>
        </w:rPr>
        <w:t xml:space="preserve">se sídlem: </w:t>
      </w:r>
      <w:r w:rsidRPr="002F46BD">
        <w:rPr>
          <w:rFonts w:ascii="Arial" w:eastAsia="Batang" w:hAnsi="Arial" w:cs="Arial"/>
          <w:sz w:val="20"/>
          <w:szCs w:val="20"/>
        </w:rPr>
        <w:tab/>
      </w:r>
      <w:r w:rsidRPr="002F46BD">
        <w:rPr>
          <w:rFonts w:ascii="Arial" w:eastAsia="Batang" w:hAnsi="Arial" w:cs="Arial"/>
          <w:sz w:val="20"/>
          <w:szCs w:val="20"/>
        </w:rPr>
        <w:tab/>
        <w:t>Kosovská 1122/16, 586 01 Jihlava</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b/>
          <w:bCs/>
          <w:sz w:val="20"/>
          <w:szCs w:val="20"/>
        </w:rPr>
        <w:t xml:space="preserve">zastoupený: </w:t>
      </w:r>
      <w:r w:rsidRPr="002F46BD">
        <w:rPr>
          <w:rFonts w:ascii="Arial" w:eastAsia="Batang" w:hAnsi="Arial" w:cs="Arial"/>
          <w:b/>
          <w:bCs/>
          <w:sz w:val="20"/>
          <w:szCs w:val="20"/>
        </w:rPr>
        <w:tab/>
      </w:r>
      <w:r w:rsidRPr="002F46BD">
        <w:rPr>
          <w:rFonts w:ascii="Arial" w:eastAsia="Batang" w:hAnsi="Arial" w:cs="Arial"/>
          <w:b/>
          <w:bCs/>
          <w:sz w:val="20"/>
          <w:szCs w:val="20"/>
        </w:rPr>
        <w:tab/>
      </w:r>
      <w:r w:rsidRPr="002F46BD">
        <w:rPr>
          <w:rFonts w:ascii="Arial" w:eastAsia="Batang" w:hAnsi="Arial" w:cs="Arial"/>
          <w:b/>
          <w:sz w:val="20"/>
          <w:szCs w:val="20"/>
        </w:rPr>
        <w:t>Ing. Radovanem Necidem, ředitelem organizace</w:t>
      </w:r>
    </w:p>
    <w:p w:rsidR="00E97916" w:rsidRPr="002F46BD" w:rsidRDefault="00E97916" w:rsidP="00E97916">
      <w:pPr>
        <w:widowControl w:val="0"/>
        <w:spacing w:before="120" w:after="120"/>
        <w:rPr>
          <w:rFonts w:ascii="Arial" w:hAnsi="Arial" w:cs="Arial"/>
          <w:bCs/>
          <w:sz w:val="20"/>
          <w:szCs w:val="20"/>
        </w:rPr>
      </w:pPr>
      <w:r w:rsidRPr="002F46BD">
        <w:rPr>
          <w:rFonts w:ascii="Arial" w:hAnsi="Arial" w:cs="Arial"/>
          <w:bCs/>
          <w:sz w:val="20"/>
          <w:szCs w:val="20"/>
        </w:rPr>
        <w:t>Osoba pověřená jednat jménem kupujícího ve věcech</w:t>
      </w:r>
    </w:p>
    <w:p w:rsidR="00E97916" w:rsidRPr="002F46BD" w:rsidRDefault="00E97916" w:rsidP="00E97916">
      <w:pPr>
        <w:widowControl w:val="0"/>
        <w:spacing w:before="120" w:after="120"/>
        <w:rPr>
          <w:rFonts w:ascii="Arial" w:hAnsi="Arial" w:cs="Arial"/>
          <w:sz w:val="20"/>
          <w:szCs w:val="20"/>
        </w:rPr>
      </w:pPr>
      <w:r w:rsidRPr="002F46BD">
        <w:rPr>
          <w:rFonts w:ascii="Arial" w:hAnsi="Arial" w:cs="Arial"/>
          <w:bCs/>
          <w:sz w:val="20"/>
          <w:szCs w:val="20"/>
        </w:rPr>
        <w:t>smluvních:</w:t>
      </w:r>
      <w:r w:rsidRPr="002F46BD">
        <w:rPr>
          <w:rFonts w:ascii="Arial" w:hAnsi="Arial" w:cs="Arial"/>
          <w:bCs/>
          <w:sz w:val="20"/>
          <w:szCs w:val="20"/>
        </w:rPr>
        <w:tab/>
      </w:r>
      <w:r w:rsidRPr="002F46BD">
        <w:rPr>
          <w:rFonts w:ascii="Arial" w:hAnsi="Arial" w:cs="Arial"/>
          <w:bCs/>
          <w:sz w:val="20"/>
          <w:szCs w:val="20"/>
        </w:rPr>
        <w:tab/>
        <w:t>Ing. Radovan Necid, ředitel organizace</w:t>
      </w:r>
      <w:r w:rsidRPr="002F46BD">
        <w:rPr>
          <w:rFonts w:ascii="Arial" w:hAnsi="Arial" w:cs="Arial"/>
          <w:sz w:val="20"/>
          <w:szCs w:val="20"/>
        </w:rPr>
        <w:t xml:space="preserve"> </w:t>
      </w:r>
    </w:p>
    <w:p w:rsidR="00E97916" w:rsidRPr="002F46BD" w:rsidRDefault="00E97916" w:rsidP="00E97916">
      <w:pPr>
        <w:widowControl w:val="0"/>
        <w:spacing w:before="120" w:after="120" w:line="240" w:lineRule="auto"/>
        <w:jc w:val="both"/>
        <w:outlineLvl w:val="1"/>
        <w:rPr>
          <w:rFonts w:ascii="Arial" w:eastAsia="Batang" w:hAnsi="Arial" w:cs="Arial"/>
          <w:b/>
          <w:sz w:val="20"/>
          <w:szCs w:val="20"/>
        </w:rPr>
      </w:pPr>
      <w:r w:rsidRPr="002F46BD">
        <w:rPr>
          <w:rFonts w:ascii="Arial" w:eastAsia="Batang" w:hAnsi="Arial" w:cs="Arial"/>
          <w:sz w:val="20"/>
          <w:szCs w:val="20"/>
        </w:rPr>
        <w:t xml:space="preserve">IČO: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00090450</w:t>
      </w:r>
    </w:p>
    <w:p w:rsidR="00E97916" w:rsidRPr="002F46BD" w:rsidRDefault="00E97916" w:rsidP="00E97916">
      <w:pPr>
        <w:widowControl w:val="0"/>
        <w:spacing w:before="120" w:after="120" w:line="240" w:lineRule="auto"/>
        <w:jc w:val="both"/>
        <w:outlineLvl w:val="1"/>
        <w:rPr>
          <w:rFonts w:ascii="Arial" w:eastAsia="Batang" w:hAnsi="Arial" w:cs="Arial"/>
          <w:b/>
          <w:sz w:val="20"/>
          <w:szCs w:val="20"/>
        </w:rPr>
      </w:pPr>
      <w:r w:rsidRPr="002F46BD">
        <w:rPr>
          <w:rFonts w:ascii="Arial" w:eastAsia="Batang" w:hAnsi="Arial" w:cs="Arial"/>
          <w:sz w:val="20"/>
          <w:szCs w:val="20"/>
        </w:rPr>
        <w:t xml:space="preserve">DIČ: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CZ00090450</w:t>
      </w:r>
    </w:p>
    <w:p w:rsidR="00E97916" w:rsidRPr="002F46BD" w:rsidRDefault="00E97916" w:rsidP="00E97916">
      <w:pPr>
        <w:widowControl w:val="0"/>
        <w:spacing w:before="120" w:after="120" w:line="240" w:lineRule="auto"/>
        <w:rPr>
          <w:rFonts w:ascii="Arial" w:eastAsia="Arial Unicode MS" w:hAnsi="Arial" w:cs="Arial"/>
          <w:b/>
          <w:sz w:val="20"/>
          <w:szCs w:val="20"/>
        </w:rPr>
      </w:pPr>
      <w:r w:rsidRPr="002F46BD">
        <w:rPr>
          <w:rFonts w:ascii="Arial" w:eastAsia="Arial Unicode MS" w:hAnsi="Arial" w:cs="Arial"/>
          <w:sz w:val="20"/>
          <w:szCs w:val="20"/>
        </w:rPr>
        <w:t xml:space="preserve">Zřizovatel: </w:t>
      </w:r>
      <w:r w:rsidRPr="002F46BD">
        <w:rPr>
          <w:rFonts w:ascii="Arial" w:eastAsia="Arial Unicode MS" w:hAnsi="Arial" w:cs="Arial"/>
          <w:sz w:val="20"/>
          <w:szCs w:val="20"/>
        </w:rPr>
        <w:tab/>
      </w:r>
      <w:r w:rsidRPr="002F46BD">
        <w:rPr>
          <w:rFonts w:ascii="Arial" w:eastAsia="Arial Unicode MS" w:hAnsi="Arial" w:cs="Arial"/>
          <w:sz w:val="20"/>
          <w:szCs w:val="20"/>
        </w:rPr>
        <w:tab/>
        <w:t>Kraj Vysočina</w:t>
      </w:r>
    </w:p>
    <w:p w:rsidR="00E97916" w:rsidRPr="002F46BD" w:rsidRDefault="00E97916" w:rsidP="00E97916">
      <w:pPr>
        <w:widowControl w:val="0"/>
        <w:spacing w:before="120" w:after="120"/>
        <w:rPr>
          <w:rFonts w:ascii="Arial" w:eastAsia="Batang" w:hAnsi="Arial" w:cs="Arial"/>
          <w:b/>
          <w:sz w:val="20"/>
          <w:szCs w:val="20"/>
        </w:rPr>
      </w:pPr>
      <w:r w:rsidRPr="002F46BD">
        <w:rPr>
          <w:rFonts w:ascii="Arial" w:eastAsia="Batang" w:hAnsi="Arial" w:cs="Arial"/>
          <w:sz w:val="20"/>
          <w:szCs w:val="20"/>
        </w:rPr>
        <w:t xml:space="preserve"> (dále jen „Kupující“)</w:t>
      </w:r>
    </w:p>
    <w:p w:rsidR="00E97916" w:rsidRPr="002F46BD" w:rsidRDefault="00E97916" w:rsidP="00E97916">
      <w:pPr>
        <w:widowControl w:val="0"/>
        <w:spacing w:before="120" w:after="120"/>
        <w:rPr>
          <w:rFonts w:ascii="Arial" w:eastAsia="Batang" w:hAnsi="Arial" w:cs="Arial"/>
          <w:b/>
          <w:sz w:val="20"/>
          <w:szCs w:val="20"/>
        </w:rPr>
      </w:pPr>
    </w:p>
    <w:p w:rsidR="00E97916" w:rsidRPr="002F46BD" w:rsidRDefault="00E97916" w:rsidP="00E97916">
      <w:pPr>
        <w:widowControl w:val="0"/>
        <w:spacing w:before="120" w:after="120"/>
        <w:rPr>
          <w:rFonts w:ascii="Arial" w:eastAsia="Batang" w:hAnsi="Arial" w:cs="Arial"/>
          <w:sz w:val="20"/>
          <w:szCs w:val="20"/>
        </w:rPr>
      </w:pPr>
      <w:r w:rsidRPr="002F46BD">
        <w:rPr>
          <w:rFonts w:ascii="Arial" w:eastAsia="Batang" w:hAnsi="Arial" w:cs="Arial"/>
          <w:sz w:val="20"/>
          <w:szCs w:val="20"/>
        </w:rPr>
        <w:t>a</w:t>
      </w:r>
    </w:p>
    <w:p w:rsidR="00E97916" w:rsidRPr="002F46BD" w:rsidRDefault="00E97916" w:rsidP="00E97916">
      <w:pPr>
        <w:widowControl w:val="0"/>
        <w:spacing w:before="120" w:after="120"/>
        <w:rPr>
          <w:rFonts w:ascii="Arial" w:eastAsia="Batang" w:hAnsi="Arial" w:cs="Arial"/>
          <w:sz w:val="20"/>
          <w:szCs w:val="20"/>
        </w:rPr>
      </w:pPr>
    </w:p>
    <w:p w:rsidR="00E97916" w:rsidRPr="002F46BD" w:rsidRDefault="00E97916" w:rsidP="00E97916">
      <w:pPr>
        <w:widowControl w:val="0"/>
        <w:spacing w:before="120" w:after="120" w:line="240" w:lineRule="auto"/>
        <w:rPr>
          <w:rFonts w:ascii="Arial" w:eastAsia="Batang" w:hAnsi="Arial" w:cs="Arial"/>
          <w:b/>
          <w:bCs/>
          <w:sz w:val="20"/>
          <w:szCs w:val="20"/>
        </w:rPr>
      </w:pPr>
      <w:r w:rsidRPr="002F46BD">
        <w:rPr>
          <w:rFonts w:ascii="Arial" w:eastAsia="Batang" w:hAnsi="Arial" w:cs="Arial"/>
          <w:b/>
          <w:sz w:val="20"/>
          <w:szCs w:val="20"/>
        </w:rPr>
        <w:t>Prodávající:</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
          <w:sz w:val="20"/>
          <w:szCs w:val="20"/>
        </w:rPr>
        <w:t>…………………………….</w:t>
      </w:r>
    </w:p>
    <w:p w:rsidR="00E97916" w:rsidRPr="002F46BD" w:rsidRDefault="00E97916" w:rsidP="00E97916">
      <w:pPr>
        <w:widowControl w:val="0"/>
        <w:spacing w:after="120"/>
        <w:rPr>
          <w:rFonts w:ascii="Arial" w:eastAsia="Batang" w:hAnsi="Arial" w:cs="Arial"/>
          <w:bCs/>
          <w:sz w:val="20"/>
        </w:rPr>
      </w:pPr>
      <w:r w:rsidRPr="002F46BD">
        <w:rPr>
          <w:rFonts w:ascii="Arial" w:eastAsia="Batang" w:hAnsi="Arial" w:cs="Arial"/>
          <w:sz w:val="20"/>
          <w:szCs w:val="20"/>
        </w:rPr>
        <w:t>se sídlem:</w:t>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Theme="minorHAnsi" w:hAnsi="Arial" w:cs="Arial"/>
          <w:sz w:val="20"/>
          <w:szCs w:val="20"/>
        </w:rPr>
      </w:pPr>
      <w:r w:rsidRPr="002F46BD">
        <w:rPr>
          <w:rFonts w:ascii="Arial" w:eastAsia="Batang" w:hAnsi="Arial" w:cs="Arial"/>
          <w:sz w:val="20"/>
          <w:szCs w:val="20"/>
        </w:rPr>
        <w:t>zapsán u</w:t>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b/>
          <w:sz w:val="20"/>
          <w:szCs w:val="20"/>
        </w:rPr>
        <w:t>zastoupený:</w:t>
      </w:r>
      <w:r w:rsidRPr="002F46BD">
        <w:rPr>
          <w:rFonts w:ascii="Arial" w:eastAsia="Batang" w:hAnsi="Arial" w:cs="Arial"/>
          <w:b/>
          <w:sz w:val="20"/>
          <w:szCs w:val="20"/>
        </w:rPr>
        <w:tab/>
      </w:r>
      <w:r w:rsidRPr="002F46BD">
        <w:rPr>
          <w:rFonts w:ascii="Arial" w:eastAsia="Batang" w:hAnsi="Arial" w:cs="Arial"/>
          <w:b/>
          <w:sz w:val="20"/>
          <w:szCs w:val="20"/>
        </w:rPr>
        <w:tab/>
        <w:t>…………………………….</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sz w:val="20"/>
          <w:szCs w:val="20"/>
        </w:rPr>
        <w:t>IČO:</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Batang" w:hAnsi="Arial" w:cs="Arial"/>
          <w:sz w:val="20"/>
          <w:szCs w:val="20"/>
        </w:rPr>
      </w:pPr>
      <w:r w:rsidRPr="002F46BD">
        <w:rPr>
          <w:rFonts w:ascii="Arial" w:eastAsia="Batang" w:hAnsi="Arial" w:cs="Arial"/>
          <w:sz w:val="20"/>
          <w:szCs w:val="20"/>
        </w:rPr>
        <w:t>DIČ:</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Batang" w:hAnsi="Arial" w:cs="Arial"/>
          <w:sz w:val="20"/>
          <w:szCs w:val="20"/>
        </w:rPr>
      </w:pPr>
      <w:r w:rsidRPr="002F46BD">
        <w:rPr>
          <w:rFonts w:ascii="Arial" w:eastAsia="Batang" w:hAnsi="Arial" w:cs="Arial"/>
          <w:sz w:val="20"/>
          <w:szCs w:val="20"/>
        </w:rPr>
        <w:t>(dále jen „Prodávající“)</w:t>
      </w:r>
    </w:p>
    <w:p w:rsidR="00CA3FCE" w:rsidRPr="002F46BD" w:rsidRDefault="00CA3FCE" w:rsidP="006563E7">
      <w:pPr>
        <w:widowControl w:val="0"/>
        <w:spacing w:after="120"/>
        <w:jc w:val="both"/>
        <w:rPr>
          <w:rFonts w:ascii="Arial" w:hAnsi="Arial" w:cs="Arial"/>
          <w:sz w:val="20"/>
          <w:szCs w:val="20"/>
        </w:rPr>
      </w:pPr>
    </w:p>
    <w:p w:rsidR="00E97916" w:rsidRPr="002F46BD"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2F46BD">
        <w:rPr>
          <w:rFonts w:ascii="Arial" w:hAnsi="Arial" w:cs="Arial"/>
          <w:sz w:val="20"/>
          <w:szCs w:val="20"/>
        </w:rPr>
        <w:t>uzavřeli níže psaného dne, měsíce a roku ve smyslu ustanovení § 2079 a násl. zák. č. 89/2012 Sb., občanského zákoníku, ve znění pozdějších právních předpisů (OZ) tuto</w:t>
      </w:r>
    </w:p>
    <w:p w:rsidR="00E97916" w:rsidRPr="002F46BD" w:rsidRDefault="00E97916" w:rsidP="00E97916">
      <w:pPr>
        <w:widowControl w:val="0"/>
        <w:autoSpaceDE w:val="0"/>
        <w:autoSpaceDN w:val="0"/>
        <w:adjustRightInd w:val="0"/>
        <w:spacing w:before="120" w:after="120" w:line="240" w:lineRule="auto"/>
        <w:jc w:val="both"/>
        <w:rPr>
          <w:rFonts w:ascii="Arial" w:hAnsi="Arial" w:cs="Arial"/>
          <w:sz w:val="20"/>
          <w:szCs w:val="20"/>
        </w:rPr>
      </w:pPr>
    </w:p>
    <w:p w:rsidR="00E97916" w:rsidRPr="002F46BD"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2F46BD">
        <w:rPr>
          <w:rFonts w:ascii="Arial" w:hAnsi="Arial" w:cs="Arial"/>
          <w:b/>
          <w:bCs/>
          <w:sz w:val="20"/>
          <w:szCs w:val="20"/>
        </w:rPr>
        <w:t>Kupní smlouvu (dále jen „smlouva“),</w:t>
      </w:r>
    </w:p>
    <w:p w:rsidR="0065678D" w:rsidRPr="002F46BD" w:rsidRDefault="00E97916" w:rsidP="00E97916">
      <w:pPr>
        <w:widowControl w:val="0"/>
        <w:spacing w:before="120" w:after="120"/>
        <w:jc w:val="both"/>
        <w:rPr>
          <w:rFonts w:ascii="Arial" w:hAnsi="Arial" w:cs="Arial"/>
          <w:sz w:val="20"/>
          <w:szCs w:val="20"/>
        </w:rPr>
      </w:pPr>
      <w:r w:rsidRPr="002F46BD">
        <w:rPr>
          <w:rFonts w:ascii="Arial" w:hAnsi="Arial" w:cs="Arial"/>
          <w:sz w:val="20"/>
          <w:szCs w:val="20"/>
        </w:rPr>
        <w:t>kterou se prodávající za úplatu zavazuje odevzdat kupujícímu věc a převést na něj vlastnické právo k prodávané věci a kupující se zavazuje zaplatit prodávajícímu kupní cenu.</w:t>
      </w:r>
      <w:r w:rsidR="0065678D" w:rsidRPr="002F46BD">
        <w:rPr>
          <w:rFonts w:ascii="Arial" w:hAnsi="Arial" w:cs="Arial"/>
          <w:sz w:val="20"/>
          <w:szCs w:val="20"/>
        </w:rPr>
        <w:t xml:space="preserve"> </w:t>
      </w:r>
    </w:p>
    <w:p w:rsidR="003549B0" w:rsidRPr="002F46BD"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br w:type="page"/>
      </w:r>
      <w:r w:rsidR="003549B0" w:rsidRPr="002F46BD">
        <w:rPr>
          <w:rFonts w:ascii="Arial" w:eastAsia="Times New Roman" w:hAnsi="Arial" w:cs="Arial"/>
          <w:b/>
          <w:snapToGrid w:val="0"/>
          <w:sz w:val="20"/>
          <w:szCs w:val="20"/>
          <w:lang w:val="x-none" w:eastAsia="cs-CZ"/>
        </w:rPr>
        <w:lastRenderedPageBreak/>
        <w:t>Článek 2</w:t>
      </w: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Předmět plnění</w:t>
      </w:r>
    </w:p>
    <w:p w:rsidR="00D03B2F" w:rsidRPr="00E4496B" w:rsidRDefault="005302EA" w:rsidP="006E084E">
      <w:pPr>
        <w:widowControl w:val="0"/>
        <w:numPr>
          <w:ilvl w:val="0"/>
          <w:numId w:val="5"/>
        </w:numPr>
        <w:spacing w:after="120" w:line="240" w:lineRule="auto"/>
        <w:ind w:left="567" w:hanging="567"/>
        <w:jc w:val="both"/>
        <w:rPr>
          <w:rFonts w:ascii="Arial" w:eastAsia="Times New Roman" w:hAnsi="Arial" w:cs="Arial"/>
          <w:b/>
          <w:sz w:val="20"/>
          <w:szCs w:val="20"/>
          <w:u w:val="single"/>
          <w:lang w:eastAsia="cs-CZ"/>
        </w:rPr>
      </w:pPr>
      <w:r w:rsidRPr="002F46BD">
        <w:rPr>
          <w:rFonts w:ascii="Arial" w:eastAsia="Times New Roman" w:hAnsi="Arial" w:cs="Arial"/>
          <w:sz w:val="20"/>
          <w:szCs w:val="20"/>
          <w:lang w:eastAsia="cs-CZ"/>
        </w:rPr>
        <w:t xml:space="preserve">Předmětem plnění dle této smlouvy je závazek prodávajícího odevzdat kupujícímu v místě plnění </w:t>
      </w:r>
      <w:r w:rsidR="00B70A3B" w:rsidRPr="002F46BD">
        <w:rPr>
          <w:rFonts w:ascii="Arial" w:eastAsia="Times New Roman" w:hAnsi="Arial" w:cs="Arial"/>
          <w:b/>
          <w:sz w:val="20"/>
          <w:szCs w:val="20"/>
          <w:lang w:eastAsia="cs-CZ"/>
        </w:rPr>
        <w:t>1</w:t>
      </w:r>
      <w:r w:rsidR="006E084E" w:rsidRPr="002F46BD">
        <w:rPr>
          <w:rFonts w:ascii="Arial" w:eastAsia="Times New Roman" w:hAnsi="Arial" w:cs="Arial"/>
          <w:b/>
          <w:sz w:val="20"/>
          <w:szCs w:val="20"/>
          <w:lang w:eastAsia="cs-CZ"/>
        </w:rPr>
        <w:t xml:space="preserve"> ks </w:t>
      </w:r>
      <w:r w:rsidR="000073AE">
        <w:rPr>
          <w:rFonts w:ascii="Arial" w:eastAsia="Times New Roman" w:hAnsi="Arial" w:cs="Arial"/>
          <w:b/>
          <w:sz w:val="20"/>
          <w:szCs w:val="20"/>
          <w:lang w:eastAsia="cs-CZ"/>
        </w:rPr>
        <w:t xml:space="preserve">repasovaného </w:t>
      </w:r>
      <w:r w:rsidR="00B847D6">
        <w:rPr>
          <w:rFonts w:ascii="Arial" w:eastAsia="Times New Roman" w:hAnsi="Arial" w:cs="Arial"/>
          <w:b/>
          <w:sz w:val="20"/>
          <w:szCs w:val="20"/>
          <w:lang w:eastAsia="cs-CZ"/>
        </w:rPr>
        <w:t xml:space="preserve">vysokozdvižného </w:t>
      </w:r>
      <w:r w:rsidR="00B847D6" w:rsidRPr="00E4496B">
        <w:rPr>
          <w:rFonts w:ascii="Arial" w:eastAsia="Times New Roman" w:hAnsi="Arial" w:cs="Arial"/>
          <w:b/>
          <w:sz w:val="20"/>
          <w:szCs w:val="20"/>
          <w:lang w:eastAsia="cs-CZ"/>
        </w:rPr>
        <w:t>vozíku</w:t>
      </w:r>
      <w:r w:rsidR="009F3493">
        <w:rPr>
          <w:rFonts w:ascii="Arial" w:eastAsia="Times New Roman" w:hAnsi="Arial" w:cs="Arial"/>
          <w:b/>
          <w:sz w:val="20"/>
          <w:szCs w:val="20"/>
          <w:lang w:eastAsia="cs-CZ"/>
        </w:rPr>
        <w:t xml:space="preserve"> v do</w:t>
      </w:r>
      <w:r w:rsidR="00207516">
        <w:rPr>
          <w:rFonts w:ascii="Arial" w:eastAsia="Times New Roman" w:hAnsi="Arial" w:cs="Arial"/>
          <w:b/>
          <w:sz w:val="20"/>
          <w:szCs w:val="20"/>
          <w:lang w:eastAsia="cs-CZ"/>
        </w:rPr>
        <w:t>brém technickém stavu</w:t>
      </w:r>
      <w:r w:rsidR="009F3493">
        <w:rPr>
          <w:rFonts w:ascii="Arial" w:eastAsia="Times New Roman" w:hAnsi="Arial" w:cs="Arial"/>
          <w:b/>
          <w:sz w:val="20"/>
          <w:szCs w:val="20"/>
          <w:lang w:eastAsia="cs-CZ"/>
        </w:rPr>
        <w:t xml:space="preserve"> </w:t>
      </w:r>
      <w:r w:rsidR="00077628" w:rsidRPr="00E4496B">
        <w:rPr>
          <w:rFonts w:ascii="Arial" w:eastAsia="Times New Roman" w:hAnsi="Arial" w:cs="Arial"/>
          <w:b/>
          <w:sz w:val="20"/>
          <w:szCs w:val="20"/>
          <w:lang w:eastAsia="cs-CZ"/>
        </w:rPr>
        <w:t>:</w:t>
      </w:r>
    </w:p>
    <w:p w:rsidR="00D03B2F" w:rsidRPr="002F46BD" w:rsidRDefault="00694B1E" w:rsidP="006563E7">
      <w:pPr>
        <w:widowControl w:val="0"/>
        <w:spacing w:after="120" w:line="240" w:lineRule="auto"/>
        <w:ind w:firstLine="567"/>
        <w:jc w:val="both"/>
        <w:rPr>
          <w:rFonts w:ascii="Arial" w:eastAsia="Times New Roman" w:hAnsi="Arial" w:cs="Arial"/>
          <w:sz w:val="20"/>
          <w:szCs w:val="20"/>
          <w:lang w:eastAsia="cs-CZ"/>
        </w:rPr>
      </w:pPr>
      <w:r w:rsidRPr="002F46BD">
        <w:rPr>
          <w:rFonts w:ascii="Arial" w:eastAsia="Times New Roman" w:hAnsi="Arial" w:cs="Arial"/>
          <w:b/>
          <w:sz w:val="20"/>
          <w:szCs w:val="20"/>
          <w:lang w:eastAsia="cs-CZ"/>
        </w:rPr>
        <w:t>Výrobce / t</w:t>
      </w:r>
      <w:r w:rsidR="00E61408" w:rsidRPr="002F46BD">
        <w:rPr>
          <w:rFonts w:ascii="Arial" w:eastAsia="Times New Roman" w:hAnsi="Arial" w:cs="Arial"/>
          <w:b/>
          <w:sz w:val="20"/>
          <w:szCs w:val="20"/>
          <w:lang w:eastAsia="cs-CZ"/>
        </w:rPr>
        <w:t>ovární značka</w:t>
      </w:r>
      <w:r w:rsidRPr="002F46BD">
        <w:rPr>
          <w:rFonts w:ascii="Arial" w:eastAsia="Times New Roman" w:hAnsi="Arial" w:cs="Arial"/>
          <w:b/>
          <w:sz w:val="20"/>
          <w:szCs w:val="20"/>
          <w:lang w:eastAsia="cs-CZ"/>
        </w:rPr>
        <w:t xml:space="preserve">: </w:t>
      </w:r>
      <w:r w:rsidR="00E61408" w:rsidRPr="002F46BD">
        <w:rPr>
          <w:rFonts w:ascii="Arial" w:eastAsia="Batang" w:hAnsi="Arial" w:cs="Arial"/>
          <w:bCs/>
          <w:sz w:val="20"/>
          <w:szCs w:val="20"/>
          <w:highlight w:val="lightGray"/>
          <w:lang w:eastAsia="cs-CZ"/>
        </w:rPr>
        <w:t>………………………………………………………….</w:t>
      </w:r>
      <w:r w:rsidR="00D03B2F" w:rsidRPr="002F46BD">
        <w:rPr>
          <w:rFonts w:ascii="Arial" w:eastAsia="Times New Roman" w:hAnsi="Arial" w:cs="Arial"/>
          <w:sz w:val="20"/>
          <w:szCs w:val="20"/>
          <w:lang w:eastAsia="cs-CZ"/>
        </w:rPr>
        <w:tab/>
      </w:r>
    </w:p>
    <w:p w:rsidR="00D03B2F" w:rsidRPr="002F46BD"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sz w:val="20"/>
          <w:szCs w:val="20"/>
          <w:lang w:eastAsia="cs-CZ"/>
        </w:rPr>
      </w:pPr>
      <w:r w:rsidRPr="002F46BD">
        <w:rPr>
          <w:rFonts w:ascii="Arial" w:eastAsia="Times New Roman" w:hAnsi="Arial" w:cs="Arial"/>
          <w:b/>
          <w:sz w:val="20"/>
          <w:szCs w:val="20"/>
          <w:lang w:eastAsia="cs-CZ"/>
        </w:rPr>
        <w:t xml:space="preserve">Typ: </w:t>
      </w:r>
      <w:r w:rsidR="0099585B" w:rsidRPr="002F46BD">
        <w:rPr>
          <w:rFonts w:ascii="Arial" w:eastAsia="Times New Roman" w:hAnsi="Arial" w:cs="Arial"/>
          <w:b/>
          <w:sz w:val="20"/>
          <w:szCs w:val="20"/>
          <w:lang w:eastAsia="cs-CZ"/>
        </w:rPr>
        <w:tab/>
      </w:r>
      <w:r w:rsidR="0099585B" w:rsidRPr="002F46BD">
        <w:rPr>
          <w:rFonts w:ascii="Arial" w:eastAsia="Times New Roman" w:hAnsi="Arial" w:cs="Arial"/>
          <w:b/>
          <w:sz w:val="20"/>
          <w:szCs w:val="20"/>
          <w:lang w:eastAsia="cs-CZ"/>
        </w:rPr>
        <w:tab/>
      </w:r>
      <w:r w:rsidR="0099585B" w:rsidRPr="002F46BD">
        <w:rPr>
          <w:rFonts w:ascii="Arial" w:eastAsia="Times New Roman" w:hAnsi="Arial" w:cs="Arial"/>
          <w:b/>
          <w:sz w:val="20"/>
          <w:szCs w:val="20"/>
          <w:lang w:eastAsia="cs-CZ"/>
        </w:rPr>
        <w:tab/>
        <w:t xml:space="preserve">    </w:t>
      </w:r>
      <w:r w:rsidR="00E61408" w:rsidRPr="002F46BD">
        <w:rPr>
          <w:rFonts w:ascii="Arial" w:eastAsia="Batang" w:hAnsi="Arial" w:cs="Arial"/>
          <w:bCs/>
          <w:sz w:val="20"/>
          <w:szCs w:val="20"/>
          <w:highlight w:val="lightGray"/>
          <w:lang w:eastAsia="cs-CZ"/>
        </w:rPr>
        <w:t>………………………………………………………….</w:t>
      </w:r>
    </w:p>
    <w:p w:rsidR="007C010B" w:rsidRPr="002F46BD"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Předmět plnění bude splňovat </w:t>
      </w:r>
      <w:r w:rsidR="008621FD" w:rsidRPr="002F46BD">
        <w:rPr>
          <w:rFonts w:ascii="Arial" w:eastAsia="Times New Roman" w:hAnsi="Arial" w:cs="Arial"/>
          <w:sz w:val="20"/>
          <w:szCs w:val="20"/>
          <w:lang w:eastAsia="cs-CZ"/>
        </w:rPr>
        <w:t>technick</w:t>
      </w:r>
      <w:r w:rsidRPr="002F46BD">
        <w:rPr>
          <w:rFonts w:ascii="Arial" w:eastAsia="Times New Roman" w:hAnsi="Arial" w:cs="Arial"/>
          <w:sz w:val="20"/>
          <w:szCs w:val="20"/>
          <w:lang w:eastAsia="cs-CZ"/>
        </w:rPr>
        <w:t>é</w:t>
      </w:r>
      <w:r w:rsidR="008621FD" w:rsidRPr="002F46BD">
        <w:rPr>
          <w:rFonts w:ascii="Arial" w:eastAsia="Times New Roman" w:hAnsi="Arial" w:cs="Arial"/>
          <w:sz w:val="20"/>
          <w:szCs w:val="20"/>
          <w:lang w:eastAsia="cs-CZ"/>
        </w:rPr>
        <w:t xml:space="preserve"> parametr</w:t>
      </w:r>
      <w:r w:rsidRPr="002F46BD">
        <w:rPr>
          <w:rFonts w:ascii="Arial" w:eastAsia="Times New Roman" w:hAnsi="Arial" w:cs="Arial"/>
          <w:sz w:val="20"/>
          <w:szCs w:val="20"/>
          <w:lang w:eastAsia="cs-CZ"/>
        </w:rPr>
        <w:t>y</w:t>
      </w:r>
      <w:r w:rsidR="008621FD" w:rsidRPr="002F46BD">
        <w:rPr>
          <w:rFonts w:ascii="Arial" w:eastAsia="Times New Roman" w:hAnsi="Arial" w:cs="Arial"/>
          <w:sz w:val="20"/>
          <w:szCs w:val="20"/>
          <w:lang w:eastAsia="cs-CZ"/>
        </w:rPr>
        <w:t xml:space="preserve"> a </w:t>
      </w:r>
      <w:r w:rsidR="003549B0" w:rsidRPr="002F46BD">
        <w:rPr>
          <w:rFonts w:ascii="Arial" w:eastAsia="Times New Roman" w:hAnsi="Arial" w:cs="Arial"/>
          <w:sz w:val="20"/>
          <w:szCs w:val="20"/>
          <w:lang w:eastAsia="cs-CZ"/>
        </w:rPr>
        <w:t>specifikace</w:t>
      </w:r>
      <w:r w:rsidR="00694B1E" w:rsidRPr="002F46BD">
        <w:rPr>
          <w:rFonts w:ascii="Arial" w:eastAsia="Times New Roman" w:hAnsi="Arial" w:cs="Arial"/>
          <w:sz w:val="20"/>
          <w:szCs w:val="20"/>
          <w:lang w:eastAsia="cs-CZ"/>
        </w:rPr>
        <w:t xml:space="preserve"> uvedené v </w:t>
      </w:r>
      <w:r w:rsidR="00694B1E" w:rsidRPr="002F46BD">
        <w:rPr>
          <w:rFonts w:ascii="Arial" w:eastAsia="Times New Roman" w:hAnsi="Arial" w:cs="Arial"/>
          <w:b/>
          <w:sz w:val="20"/>
          <w:szCs w:val="20"/>
          <w:lang w:eastAsia="cs-CZ"/>
        </w:rPr>
        <w:t xml:space="preserve">příloze </w:t>
      </w:r>
      <w:r w:rsidR="000C3978" w:rsidRPr="002F46BD">
        <w:rPr>
          <w:rFonts w:ascii="Arial" w:eastAsia="Times New Roman" w:hAnsi="Arial" w:cs="Arial"/>
          <w:b/>
          <w:sz w:val="20"/>
          <w:szCs w:val="20"/>
          <w:lang w:eastAsia="cs-CZ"/>
        </w:rPr>
        <w:t>A</w:t>
      </w:r>
      <w:r w:rsidR="00694B1E" w:rsidRPr="002F46BD">
        <w:rPr>
          <w:rFonts w:ascii="Arial" w:eastAsia="Times New Roman" w:hAnsi="Arial" w:cs="Arial"/>
          <w:b/>
          <w:sz w:val="20"/>
          <w:szCs w:val="20"/>
          <w:lang w:eastAsia="cs-CZ"/>
        </w:rPr>
        <w:t>1</w:t>
      </w:r>
      <w:r w:rsidR="00550CE6" w:rsidRPr="002F46BD">
        <w:rPr>
          <w:rFonts w:ascii="Arial" w:eastAsia="Times New Roman" w:hAnsi="Arial" w:cs="Arial"/>
          <w:sz w:val="20"/>
          <w:szCs w:val="20"/>
          <w:lang w:eastAsia="cs-CZ"/>
        </w:rPr>
        <w:t xml:space="preserve"> této smlouvy (dále jen zboží).</w:t>
      </w:r>
    </w:p>
    <w:p w:rsidR="007C010B" w:rsidRPr="002F46BD"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2F46BD">
        <w:rPr>
          <w:rFonts w:ascii="Arial" w:eastAsia="Times New Roman" w:hAnsi="Arial" w:cs="Arial"/>
          <w:b/>
          <w:sz w:val="20"/>
          <w:szCs w:val="20"/>
          <w:lang w:eastAsia="cs-CZ"/>
        </w:rPr>
        <w:t>§ 2094 OZ</w:t>
      </w:r>
      <w:r w:rsidRPr="002F46BD" w:rsidDel="00105FE3">
        <w:rPr>
          <w:rFonts w:ascii="Arial" w:eastAsia="Times New Roman" w:hAnsi="Arial" w:cs="Arial"/>
          <w:b/>
          <w:sz w:val="20"/>
          <w:szCs w:val="20"/>
          <w:lang w:eastAsia="cs-CZ"/>
        </w:rPr>
        <w:t xml:space="preserve"> </w:t>
      </w:r>
      <w:r w:rsidRPr="002F46BD">
        <w:rPr>
          <w:rFonts w:ascii="Arial" w:eastAsia="Times New Roman" w:hAnsi="Arial" w:cs="Arial"/>
          <w:sz w:val="20"/>
          <w:szCs w:val="20"/>
          <w:lang w:eastAsia="cs-CZ"/>
        </w:rPr>
        <w:t>a to v českém jazyce (návod k obsluze a údržbě v tištěné a elektronické verzi, prohlášení o shodě atd.).</w:t>
      </w:r>
    </w:p>
    <w:p w:rsidR="003549B0" w:rsidRPr="002F46BD"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Prodávající prohlašuje, že dodané zboží je</w:t>
      </w:r>
      <w:r w:rsidR="000073AE">
        <w:rPr>
          <w:rFonts w:ascii="Arial" w:eastAsia="Times New Roman" w:hAnsi="Arial" w:cs="Arial"/>
          <w:sz w:val="20"/>
          <w:szCs w:val="20"/>
          <w:lang w:eastAsia="cs-CZ"/>
        </w:rPr>
        <w:t xml:space="preserve"> používané, repasované a v technickém stavu vhodném pro plné použití</w:t>
      </w:r>
      <w:r w:rsidRPr="002F46BD">
        <w:rPr>
          <w:rFonts w:ascii="Arial" w:eastAsia="Times New Roman" w:hAnsi="Arial" w:cs="Arial"/>
          <w:sz w:val="20"/>
          <w:szCs w:val="20"/>
          <w:lang w:eastAsia="cs-CZ"/>
        </w:rPr>
        <w:t>,</w:t>
      </w:r>
      <w:r w:rsidR="00875DEE" w:rsidRPr="002F46BD">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2F46BD">
        <w:rPr>
          <w:rFonts w:ascii="Arial" w:eastAsia="Times New Roman" w:hAnsi="Arial" w:cs="Arial"/>
          <w:sz w:val="20"/>
          <w:szCs w:val="20"/>
          <w:lang w:eastAsia="cs-CZ"/>
        </w:rPr>
        <w:t xml:space="preserve">, </w:t>
      </w:r>
      <w:r w:rsidR="00550CE6" w:rsidRPr="002F46BD">
        <w:rPr>
          <w:rFonts w:ascii="Arial" w:eastAsia="Times New Roman" w:hAnsi="Arial" w:cs="Arial"/>
          <w:sz w:val="20"/>
          <w:szCs w:val="20"/>
          <w:lang w:eastAsia="cs-CZ"/>
        </w:rPr>
        <w:t xml:space="preserve">je schválené pro provoz na pozemních komunikacích podle platných obecně závazných předpisů, </w:t>
      </w:r>
      <w:r w:rsidRPr="002F46BD">
        <w:rPr>
          <w:rFonts w:ascii="Arial" w:eastAsia="Times New Roman" w:hAnsi="Arial" w:cs="Arial"/>
          <w:sz w:val="20"/>
          <w:szCs w:val="20"/>
          <w:lang w:eastAsia="cs-CZ"/>
        </w:rPr>
        <w:t xml:space="preserve">odpovídá platným technickým normám a předpisům výrobce. </w:t>
      </w:r>
    </w:p>
    <w:p w:rsidR="00797052" w:rsidRPr="002F46BD"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Předmětem této smlouvy je též</w:t>
      </w:r>
      <w:r w:rsidR="00550CE6" w:rsidRPr="002F46BD">
        <w:rPr>
          <w:rFonts w:ascii="Arial" w:eastAsia="Times New Roman" w:hAnsi="Arial" w:cs="Arial"/>
          <w:sz w:val="20"/>
          <w:szCs w:val="20"/>
          <w:lang w:eastAsia="cs-CZ"/>
        </w:rPr>
        <w:t xml:space="preserve"> předvedení funkčnosti</w:t>
      </w:r>
      <w:r w:rsidRPr="002F46BD">
        <w:rPr>
          <w:rFonts w:ascii="Arial" w:eastAsia="Times New Roman" w:hAnsi="Arial" w:cs="Arial"/>
          <w:sz w:val="20"/>
          <w:szCs w:val="20"/>
          <w:lang w:eastAsia="cs-CZ"/>
        </w:rPr>
        <w:t xml:space="preserve">, zaškolení obsluhy kupujícího a závazek kupujícího zaplatit za zboží cenu dle </w:t>
      </w:r>
      <w:r w:rsidRPr="002F46BD">
        <w:rPr>
          <w:rFonts w:ascii="Arial" w:eastAsia="Times New Roman" w:hAnsi="Arial" w:cs="Arial"/>
          <w:b/>
          <w:sz w:val="20"/>
          <w:szCs w:val="20"/>
          <w:lang w:eastAsia="cs-CZ"/>
        </w:rPr>
        <w:t>čl. 3</w:t>
      </w:r>
      <w:r w:rsidRPr="002F46BD">
        <w:rPr>
          <w:rFonts w:ascii="Arial" w:eastAsia="Times New Roman" w:hAnsi="Arial" w:cs="Arial"/>
          <w:sz w:val="20"/>
          <w:szCs w:val="20"/>
          <w:lang w:eastAsia="cs-CZ"/>
        </w:rPr>
        <w:t xml:space="preserve"> této smlouvy.</w:t>
      </w:r>
    </w:p>
    <w:p w:rsidR="0020681C" w:rsidRPr="002F46BD"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2F46BD">
        <w:rPr>
          <w:rFonts w:ascii="Arial" w:eastAsia="Times New Roman" w:hAnsi="Arial" w:cs="Arial"/>
          <w:b/>
          <w:sz w:val="20"/>
          <w:szCs w:val="20"/>
          <w:lang w:val="x-none" w:eastAsia="cs-CZ"/>
        </w:rPr>
        <w:t>Článek 3</w:t>
      </w: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2F46BD">
        <w:rPr>
          <w:rFonts w:ascii="Arial" w:eastAsia="Times New Roman" w:hAnsi="Arial" w:cs="Arial"/>
          <w:b/>
          <w:sz w:val="20"/>
          <w:szCs w:val="20"/>
          <w:lang w:val="x-none" w:eastAsia="cs-CZ"/>
        </w:rPr>
        <w:t>Cena za plnění</w:t>
      </w:r>
    </w:p>
    <w:p w:rsidR="003549B0" w:rsidRPr="002F46BD"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sz w:val="20"/>
          <w:szCs w:val="20"/>
          <w:lang w:eastAsia="cs-CZ"/>
        </w:rPr>
      </w:pPr>
      <w:r w:rsidRPr="002F46BD">
        <w:rPr>
          <w:rFonts w:ascii="Arial" w:eastAsia="Times New Roman" w:hAnsi="Arial" w:cs="Arial"/>
          <w:sz w:val="20"/>
          <w:szCs w:val="20"/>
          <w:lang w:eastAsia="cs-CZ"/>
        </w:rPr>
        <w:t xml:space="preserve">Celkový finanční objem plnění podle </w:t>
      </w:r>
      <w:r w:rsidRPr="002F46BD">
        <w:rPr>
          <w:rFonts w:ascii="Arial" w:eastAsia="Times New Roman" w:hAnsi="Arial" w:cs="Arial"/>
          <w:b/>
          <w:sz w:val="20"/>
          <w:szCs w:val="20"/>
          <w:lang w:eastAsia="cs-CZ"/>
        </w:rPr>
        <w:t>čl. 2</w:t>
      </w:r>
      <w:r w:rsidRPr="002F46BD">
        <w:rPr>
          <w:rFonts w:ascii="Arial" w:eastAsia="Times New Roman" w:hAnsi="Arial" w:cs="Arial"/>
          <w:sz w:val="20"/>
          <w:szCs w:val="20"/>
          <w:lang w:eastAsia="cs-CZ"/>
        </w:rPr>
        <w:t xml:space="preserve"> této kupní smlouvy činí</w:t>
      </w:r>
      <w:r w:rsidRPr="002F46BD">
        <w:rPr>
          <w:rFonts w:eastAsia="Times New Roman" w:cs="Calibri"/>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2F46BD" w:rsidRPr="002F46BD" w:rsidTr="00884C43">
        <w:tc>
          <w:tcPr>
            <w:tcW w:w="5245" w:type="dxa"/>
          </w:tcPr>
          <w:p w:rsidR="0099585B" w:rsidRPr="002F46BD" w:rsidRDefault="0099585B" w:rsidP="00884C43">
            <w:pPr>
              <w:tabs>
                <w:tab w:val="left" w:pos="4536"/>
              </w:tabs>
              <w:spacing w:after="120" w:line="240" w:lineRule="auto"/>
              <w:rPr>
                <w:rFonts w:ascii="Arial" w:eastAsia="Times New Roman" w:hAnsi="Arial" w:cs="Arial"/>
                <w:b/>
                <w:sz w:val="20"/>
                <w:szCs w:val="20"/>
                <w:lang w:eastAsia="cs-CZ"/>
              </w:rPr>
            </w:pPr>
            <w:r w:rsidRPr="002F46BD">
              <w:rPr>
                <w:rFonts w:ascii="Arial" w:eastAsia="Times New Roman" w:hAnsi="Arial" w:cs="Arial"/>
                <w:b/>
                <w:sz w:val="20"/>
                <w:szCs w:val="20"/>
                <w:lang w:eastAsia="cs-CZ"/>
              </w:rPr>
              <w:t>Cel</w:t>
            </w:r>
            <w:r w:rsidR="00B70A3B" w:rsidRPr="002F46BD">
              <w:rPr>
                <w:rFonts w:ascii="Arial" w:eastAsia="Times New Roman" w:hAnsi="Arial" w:cs="Arial"/>
                <w:b/>
                <w:sz w:val="20"/>
                <w:szCs w:val="20"/>
                <w:lang w:eastAsia="cs-CZ"/>
              </w:rPr>
              <w:t xml:space="preserve">ková cena plnění bez DPH </w:t>
            </w:r>
          </w:p>
        </w:tc>
        <w:tc>
          <w:tcPr>
            <w:tcW w:w="1418" w:type="dxa"/>
          </w:tcPr>
          <w:p w:rsidR="0099585B" w:rsidRPr="002F46BD" w:rsidRDefault="0099585B" w:rsidP="00884C43">
            <w:pPr>
              <w:spacing w:after="120" w:line="240" w:lineRule="auto"/>
              <w:jc w:val="right"/>
              <w:rPr>
                <w:rFonts w:ascii="Arial" w:eastAsia="Times New Roman" w:hAnsi="Arial" w:cs="Arial"/>
                <w:b/>
                <w:sz w:val="20"/>
                <w:szCs w:val="20"/>
                <w:lang w:eastAsia="cs-CZ"/>
              </w:rPr>
            </w:pPr>
            <w:r w:rsidRPr="002F46BD">
              <w:rPr>
                <w:rFonts w:ascii="Arial" w:eastAsia="Times New Roman" w:hAnsi="Arial" w:cs="Arial"/>
                <w:b/>
                <w:sz w:val="20"/>
                <w:szCs w:val="20"/>
                <w:lang w:eastAsia="cs-CZ"/>
              </w:rPr>
              <w:t>… Kč</w:t>
            </w:r>
          </w:p>
        </w:tc>
      </w:tr>
      <w:tr w:rsidR="002F46BD" w:rsidRPr="002F46BD" w:rsidTr="00884C43">
        <w:tc>
          <w:tcPr>
            <w:tcW w:w="5245" w:type="dxa"/>
            <w:vAlign w:val="center"/>
          </w:tcPr>
          <w:p w:rsidR="0099585B" w:rsidRPr="002F46BD" w:rsidRDefault="0099585B" w:rsidP="00884C43">
            <w:pPr>
              <w:tabs>
                <w:tab w:val="left" w:pos="4536"/>
              </w:tabs>
              <w:spacing w:after="120" w:line="240" w:lineRule="auto"/>
              <w:rPr>
                <w:rFonts w:ascii="Arial" w:eastAsia="Times New Roman" w:hAnsi="Arial" w:cs="Arial"/>
                <w:sz w:val="20"/>
                <w:szCs w:val="20"/>
                <w:lang w:eastAsia="cs-CZ"/>
              </w:rPr>
            </w:pPr>
            <w:r w:rsidRPr="002F46BD">
              <w:rPr>
                <w:rFonts w:ascii="Arial" w:eastAsia="Times New Roman" w:hAnsi="Arial" w:cs="Arial"/>
                <w:sz w:val="20"/>
                <w:szCs w:val="20"/>
                <w:lang w:eastAsia="cs-CZ"/>
              </w:rPr>
              <w:t>DPH 21 %</w:t>
            </w:r>
          </w:p>
        </w:tc>
        <w:tc>
          <w:tcPr>
            <w:tcW w:w="1418" w:type="dxa"/>
            <w:vAlign w:val="center"/>
          </w:tcPr>
          <w:p w:rsidR="0099585B" w:rsidRPr="002F46BD" w:rsidRDefault="0099585B" w:rsidP="00884C43">
            <w:pPr>
              <w:spacing w:after="120" w:line="240" w:lineRule="auto"/>
              <w:jc w:val="right"/>
              <w:rPr>
                <w:rFonts w:ascii="Arial" w:eastAsia="Times New Roman" w:hAnsi="Arial" w:cs="Arial"/>
                <w:sz w:val="20"/>
                <w:szCs w:val="20"/>
                <w:lang w:eastAsia="cs-CZ"/>
              </w:rPr>
            </w:pPr>
            <w:r w:rsidRPr="002F46BD">
              <w:rPr>
                <w:rFonts w:ascii="Arial" w:eastAsia="Times New Roman" w:hAnsi="Arial" w:cs="Arial"/>
                <w:sz w:val="20"/>
                <w:szCs w:val="20"/>
                <w:lang w:eastAsia="cs-CZ"/>
              </w:rPr>
              <w:t>… Kč</w:t>
            </w:r>
          </w:p>
        </w:tc>
      </w:tr>
      <w:tr w:rsidR="002F46BD" w:rsidRPr="002F46BD" w:rsidTr="00884C43">
        <w:tc>
          <w:tcPr>
            <w:tcW w:w="5245" w:type="dxa"/>
          </w:tcPr>
          <w:p w:rsidR="0099585B" w:rsidRPr="002F46BD" w:rsidRDefault="0099585B" w:rsidP="00884C43">
            <w:pPr>
              <w:tabs>
                <w:tab w:val="left" w:pos="4536"/>
              </w:tabs>
              <w:spacing w:after="120" w:line="240" w:lineRule="auto"/>
              <w:rPr>
                <w:rFonts w:ascii="Arial" w:eastAsia="Times New Roman" w:hAnsi="Arial" w:cs="Arial"/>
                <w:b/>
                <w:sz w:val="20"/>
                <w:szCs w:val="20"/>
                <w:lang w:eastAsia="cs-CZ"/>
              </w:rPr>
            </w:pPr>
            <w:r w:rsidRPr="002F46BD">
              <w:rPr>
                <w:rFonts w:ascii="Arial" w:eastAsia="Times New Roman" w:hAnsi="Arial" w:cs="Arial"/>
                <w:b/>
                <w:sz w:val="20"/>
                <w:szCs w:val="20"/>
                <w:lang w:eastAsia="cs-CZ"/>
              </w:rPr>
              <w:t>Celková cena včetně DPH</w:t>
            </w:r>
          </w:p>
        </w:tc>
        <w:tc>
          <w:tcPr>
            <w:tcW w:w="1418" w:type="dxa"/>
          </w:tcPr>
          <w:p w:rsidR="0099585B" w:rsidRPr="002F46BD" w:rsidRDefault="0099585B" w:rsidP="00884C43">
            <w:pPr>
              <w:spacing w:after="120" w:line="240" w:lineRule="auto"/>
              <w:jc w:val="right"/>
              <w:rPr>
                <w:rFonts w:ascii="Arial" w:eastAsia="Times New Roman" w:hAnsi="Arial" w:cs="Arial"/>
                <w:b/>
                <w:sz w:val="20"/>
                <w:szCs w:val="20"/>
                <w:lang w:eastAsia="cs-CZ"/>
              </w:rPr>
            </w:pPr>
            <w:r w:rsidRPr="002F46BD">
              <w:rPr>
                <w:rFonts w:ascii="Arial" w:eastAsia="Times New Roman" w:hAnsi="Arial" w:cs="Arial"/>
                <w:b/>
                <w:sz w:val="20"/>
                <w:szCs w:val="20"/>
                <w:lang w:eastAsia="cs-CZ"/>
              </w:rPr>
              <w:t>… Kč</w:t>
            </w:r>
          </w:p>
        </w:tc>
      </w:tr>
    </w:tbl>
    <w:p w:rsidR="003549B0" w:rsidRPr="002F46BD"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Cena zahrnuje daně, cla, poplatky, případně další náklady spojené s realizací dodávky.</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Celkovou a pro účely fakturace rozhodnou cenou se rozumí cena včetně DPH. </w:t>
      </w:r>
    </w:p>
    <w:p w:rsidR="000A6E08"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621927" w:rsidRPr="002F46BD" w:rsidRDefault="00621927" w:rsidP="00621927">
      <w:pPr>
        <w:widowControl w:val="0"/>
        <w:overflowPunct w:val="0"/>
        <w:autoSpaceDE w:val="0"/>
        <w:autoSpaceDN w:val="0"/>
        <w:adjustRightInd w:val="0"/>
        <w:spacing w:after="240" w:line="240" w:lineRule="auto"/>
        <w:jc w:val="both"/>
        <w:textAlignment w:val="baseline"/>
        <w:rPr>
          <w:rFonts w:ascii="Arial" w:eastAsia="Times New Roman" w:hAnsi="Arial" w:cs="Arial"/>
          <w:sz w:val="20"/>
          <w:szCs w:val="20"/>
          <w:lang w:eastAsia="cs-CZ"/>
        </w:rPr>
      </w:pPr>
    </w:p>
    <w:p w:rsidR="003549B0" w:rsidRPr="002F46BD"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4</w:t>
      </w: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 xml:space="preserve">Místo plnění, </w:t>
      </w:r>
      <w:r w:rsidR="00875DEE" w:rsidRPr="002F46BD">
        <w:rPr>
          <w:rFonts w:ascii="Arial" w:eastAsia="Times New Roman" w:hAnsi="Arial" w:cs="Arial"/>
          <w:b/>
          <w:snapToGrid w:val="0"/>
          <w:sz w:val="20"/>
          <w:szCs w:val="20"/>
          <w:lang w:eastAsia="cs-CZ"/>
        </w:rPr>
        <w:t>odevzdání</w:t>
      </w:r>
      <w:r w:rsidR="00875DEE" w:rsidRPr="002F46BD">
        <w:rPr>
          <w:rFonts w:ascii="Arial" w:eastAsia="Times New Roman" w:hAnsi="Arial" w:cs="Arial"/>
          <w:b/>
          <w:snapToGrid w:val="0"/>
          <w:sz w:val="20"/>
          <w:szCs w:val="20"/>
          <w:lang w:val="x-none" w:eastAsia="cs-CZ"/>
        </w:rPr>
        <w:t xml:space="preserve"> </w:t>
      </w:r>
      <w:r w:rsidRPr="002F46BD">
        <w:rPr>
          <w:rFonts w:ascii="Arial" w:eastAsia="Times New Roman" w:hAnsi="Arial" w:cs="Arial"/>
          <w:b/>
          <w:snapToGrid w:val="0"/>
          <w:sz w:val="20"/>
          <w:szCs w:val="20"/>
          <w:lang w:val="x-none" w:eastAsia="cs-CZ"/>
        </w:rPr>
        <w:t>a převzetí zboží</w:t>
      </w:r>
    </w:p>
    <w:p w:rsidR="00CE4C8C"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Míst</w:t>
      </w:r>
      <w:r w:rsidR="000404D7" w:rsidRPr="002F46BD">
        <w:rPr>
          <w:rFonts w:ascii="Arial" w:eastAsia="Times New Roman" w:hAnsi="Arial" w:cs="Arial"/>
          <w:snapToGrid w:val="0"/>
          <w:sz w:val="20"/>
          <w:szCs w:val="20"/>
          <w:lang w:eastAsia="cs-CZ"/>
        </w:rPr>
        <w:t>o</w:t>
      </w:r>
      <w:r w:rsidRPr="002F46BD">
        <w:rPr>
          <w:rFonts w:ascii="Arial" w:eastAsia="Times New Roman" w:hAnsi="Arial" w:cs="Arial"/>
          <w:snapToGrid w:val="0"/>
          <w:sz w:val="20"/>
          <w:szCs w:val="20"/>
          <w:lang w:eastAsia="cs-CZ"/>
        </w:rPr>
        <w:t xml:space="preserve"> plnění:</w:t>
      </w:r>
      <w:r w:rsidR="00D924F4" w:rsidRPr="002F46BD">
        <w:rPr>
          <w:rFonts w:ascii="Arial" w:eastAsia="Times New Roman" w:hAnsi="Arial" w:cs="Arial"/>
          <w:snapToGrid w:val="0"/>
          <w:sz w:val="20"/>
          <w:szCs w:val="20"/>
          <w:lang w:eastAsia="cs-CZ"/>
        </w:rPr>
        <w:t xml:space="preserve"> </w:t>
      </w:r>
    </w:p>
    <w:tbl>
      <w:tblPr>
        <w:tblW w:w="8921" w:type="dxa"/>
        <w:tblInd w:w="80" w:type="dxa"/>
        <w:tblCellMar>
          <w:left w:w="70" w:type="dxa"/>
          <w:right w:w="70" w:type="dxa"/>
        </w:tblCellMar>
        <w:tblLook w:val="04A0" w:firstRow="1" w:lastRow="0" w:firstColumn="1" w:lastColumn="0" w:noHBand="0" w:noVBand="1"/>
      </w:tblPr>
      <w:tblGrid>
        <w:gridCol w:w="8921"/>
      </w:tblGrid>
      <w:tr w:rsidR="002F46BD" w:rsidRPr="002F46BD" w:rsidTr="00CE4BAF">
        <w:trPr>
          <w:trHeight w:val="350"/>
        </w:trPr>
        <w:tc>
          <w:tcPr>
            <w:tcW w:w="8921" w:type="dxa"/>
            <w:vMerge w:val="restart"/>
            <w:shd w:val="clear" w:color="auto" w:fill="auto"/>
            <w:vAlign w:val="center"/>
            <w:hideMark/>
          </w:tcPr>
          <w:p w:rsidR="002F46BD" w:rsidRPr="00294C35" w:rsidRDefault="002F46BD" w:rsidP="00CE4BAF">
            <w:pPr>
              <w:spacing w:after="120" w:line="240" w:lineRule="auto"/>
              <w:ind w:left="482"/>
              <w:rPr>
                <w:rFonts w:ascii="Arial" w:eastAsia="Times New Roman" w:hAnsi="Arial" w:cs="Arial"/>
                <w:snapToGrid w:val="0"/>
                <w:sz w:val="20"/>
                <w:szCs w:val="20"/>
                <w:lang w:eastAsia="cs-CZ"/>
              </w:rPr>
            </w:pPr>
            <w:r w:rsidRPr="00294C35">
              <w:rPr>
                <w:rFonts w:ascii="Arial" w:eastAsia="Times New Roman" w:hAnsi="Arial" w:cs="Arial"/>
                <w:snapToGrid w:val="0"/>
                <w:sz w:val="20"/>
                <w:szCs w:val="20"/>
                <w:lang w:eastAsia="cs-CZ"/>
              </w:rPr>
              <w:t>Krajská správa a údržba silnic Vysočiny, příspěvková organizace</w:t>
            </w:r>
          </w:p>
          <w:p w:rsidR="00CE4BAF" w:rsidRPr="002F46BD" w:rsidRDefault="00CB79B8" w:rsidP="002F46BD">
            <w:pPr>
              <w:spacing w:after="120" w:line="240" w:lineRule="auto"/>
              <w:ind w:left="482"/>
              <w:rPr>
                <w:rFonts w:ascii="Arial" w:eastAsia="Times New Roman" w:hAnsi="Arial" w:cs="Arial"/>
                <w:snapToGrid w:val="0"/>
                <w:sz w:val="20"/>
                <w:szCs w:val="20"/>
                <w:lang w:eastAsia="cs-CZ"/>
              </w:rPr>
            </w:pPr>
            <w:r w:rsidRPr="00294C35">
              <w:rPr>
                <w:rFonts w:ascii="Arial" w:eastAsia="Times New Roman" w:hAnsi="Arial" w:cs="Arial"/>
                <w:snapToGrid w:val="0"/>
                <w:sz w:val="20"/>
                <w:szCs w:val="20"/>
                <w:lang w:eastAsia="cs-CZ"/>
              </w:rPr>
              <w:t>Hrotovická 1102, Horka – Domky, 674 01 Třebíč 1</w:t>
            </w:r>
            <w:r w:rsidR="00CE4BAF" w:rsidRPr="002F46BD">
              <w:rPr>
                <w:rFonts w:ascii="Arial" w:eastAsia="Times New Roman" w:hAnsi="Arial" w:cs="Arial"/>
                <w:snapToGrid w:val="0"/>
                <w:sz w:val="20"/>
                <w:szCs w:val="20"/>
                <w:lang w:eastAsia="cs-CZ"/>
              </w:rPr>
              <w:t xml:space="preserve"> </w:t>
            </w:r>
          </w:p>
        </w:tc>
      </w:tr>
      <w:tr w:rsidR="002F46BD" w:rsidRPr="002F46BD" w:rsidTr="00CE4BAF">
        <w:trPr>
          <w:trHeight w:val="300"/>
        </w:trPr>
        <w:tc>
          <w:tcPr>
            <w:tcW w:w="8921" w:type="dxa"/>
            <w:vMerge/>
            <w:vAlign w:val="center"/>
            <w:hideMark/>
          </w:tcPr>
          <w:p w:rsidR="00E2032C" w:rsidRPr="002F46BD" w:rsidRDefault="00E2032C" w:rsidP="00E2032C">
            <w:pPr>
              <w:spacing w:after="0" w:line="240" w:lineRule="auto"/>
              <w:rPr>
                <w:rFonts w:ascii="Arial" w:eastAsia="Times New Roman" w:hAnsi="Arial" w:cs="Arial"/>
                <w:sz w:val="20"/>
                <w:szCs w:val="20"/>
                <w:lang w:eastAsia="cs-CZ"/>
              </w:rPr>
            </w:pPr>
          </w:p>
        </w:tc>
      </w:tr>
    </w:tbl>
    <w:p w:rsidR="003549B0" w:rsidRPr="002F46BD"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napToGrid w:val="0"/>
          <w:sz w:val="20"/>
          <w:szCs w:val="20"/>
          <w:lang w:eastAsia="cs-CZ"/>
        </w:rPr>
        <w:t>Prodávající je povinen v místě plnění předat zboží osobě pověřené převzetím zboží</w:t>
      </w:r>
      <w:r w:rsidR="003C1AE6" w:rsidRPr="002F46BD">
        <w:rPr>
          <w:rFonts w:ascii="Arial" w:eastAsia="Times New Roman" w:hAnsi="Arial" w:cs="Arial"/>
          <w:snapToGrid w:val="0"/>
          <w:sz w:val="20"/>
          <w:szCs w:val="20"/>
          <w:lang w:eastAsia="cs-CZ"/>
        </w:rPr>
        <w:t>,</w:t>
      </w:r>
      <w:r w:rsidRPr="002F46BD">
        <w:rPr>
          <w:rFonts w:ascii="Arial" w:eastAsia="Times New Roman" w:hAnsi="Arial" w:cs="Arial"/>
          <w:snapToGrid w:val="0"/>
          <w:sz w:val="20"/>
          <w:szCs w:val="20"/>
          <w:lang w:eastAsia="cs-CZ"/>
        </w:rPr>
        <w:t xml:space="preserve"> s</w:t>
      </w:r>
      <w:r w:rsidR="0050210B" w:rsidRPr="002F46BD">
        <w:rPr>
          <w:rFonts w:ascii="Arial" w:eastAsia="Times New Roman" w:hAnsi="Arial" w:cs="Arial"/>
          <w:snapToGrid w:val="0"/>
          <w:sz w:val="20"/>
          <w:szCs w:val="20"/>
          <w:lang w:eastAsia="cs-CZ"/>
        </w:rPr>
        <w:t> </w:t>
      </w:r>
      <w:r w:rsidRPr="002F46BD">
        <w:rPr>
          <w:rFonts w:ascii="Arial" w:eastAsia="Times New Roman" w:hAnsi="Arial" w:cs="Arial"/>
          <w:snapToGrid w:val="0"/>
          <w:sz w:val="20"/>
          <w:szCs w:val="20"/>
          <w:lang w:eastAsia="cs-CZ"/>
        </w:rPr>
        <w:t>„Dodacím listem“ ve dvojím vyhotovení</w:t>
      </w:r>
      <w:r w:rsidR="003C1AE6" w:rsidRPr="002F46BD">
        <w:rPr>
          <w:rFonts w:ascii="Arial" w:eastAsia="Times New Roman" w:hAnsi="Arial" w:cs="Arial"/>
          <w:snapToGrid w:val="0"/>
          <w:sz w:val="20"/>
          <w:szCs w:val="20"/>
          <w:lang w:eastAsia="cs-CZ"/>
        </w:rPr>
        <w:t>,</w:t>
      </w:r>
      <w:r w:rsidRPr="002F46BD">
        <w:rPr>
          <w:rFonts w:ascii="Arial" w:eastAsia="Times New Roman" w:hAnsi="Arial" w:cs="Arial"/>
          <w:snapToGrid w:val="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2F46BD"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Osoby oprávněné jednat ve věcech předání a převzetí zboží za smluvní strany jsou uvedeny v </w:t>
      </w:r>
      <w:r w:rsidRPr="002F46BD">
        <w:rPr>
          <w:rFonts w:ascii="Arial" w:eastAsia="Times New Roman" w:hAnsi="Arial" w:cs="Arial"/>
          <w:b/>
          <w:snapToGrid w:val="0"/>
          <w:sz w:val="20"/>
          <w:szCs w:val="20"/>
          <w:lang w:eastAsia="cs-CZ"/>
        </w:rPr>
        <w:t>příloze A</w:t>
      </w:r>
      <w:r w:rsidR="000C3978" w:rsidRPr="002F46BD">
        <w:rPr>
          <w:rFonts w:ascii="Arial" w:eastAsia="Times New Roman" w:hAnsi="Arial" w:cs="Arial"/>
          <w:b/>
          <w:snapToGrid w:val="0"/>
          <w:sz w:val="20"/>
          <w:szCs w:val="20"/>
          <w:lang w:eastAsia="cs-CZ"/>
        </w:rPr>
        <w:t>2</w:t>
      </w:r>
      <w:r w:rsidRPr="002F46BD">
        <w:rPr>
          <w:rFonts w:ascii="Arial" w:eastAsia="Times New Roman" w:hAnsi="Arial" w:cs="Arial"/>
          <w:snapToGrid w:val="0"/>
          <w:sz w:val="20"/>
          <w:szCs w:val="20"/>
          <w:lang w:eastAsia="cs-CZ"/>
        </w:rPr>
        <w:t xml:space="preserve"> smlouvy.</w:t>
      </w:r>
    </w:p>
    <w:p w:rsidR="00DC261A" w:rsidRPr="002F46BD"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sz w:val="20"/>
          <w:szCs w:val="20"/>
          <w:lang w:eastAsia="cs-CZ"/>
        </w:rPr>
      </w:pPr>
      <w:r w:rsidRPr="002F46BD">
        <w:rPr>
          <w:rFonts w:ascii="Arial" w:eastAsia="Times New Roman" w:hAnsi="Arial" w:cs="Arial"/>
          <w:snapToGrid w:val="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2F46BD">
        <w:rPr>
          <w:rFonts w:ascii="Arial" w:eastAsia="Times New Roman" w:hAnsi="Arial" w:cs="Arial"/>
          <w:snapToGrid w:val="0"/>
          <w:sz w:val="20"/>
          <w:szCs w:val="20"/>
          <w:lang w:eastAsia="cs-CZ"/>
        </w:rPr>
        <w:t xml:space="preserve"> Uvedené osoby jsou oprávněny pověřit</w:t>
      </w:r>
      <w:r w:rsidR="00AE6ED9" w:rsidRPr="002F46BD">
        <w:rPr>
          <w:rFonts w:eastAsia="Times New Roman" w:cs="Calibri"/>
          <w:snapToGrid w:val="0"/>
          <w:sz w:val="20"/>
          <w:szCs w:val="20"/>
          <w:lang w:eastAsia="cs-CZ"/>
        </w:rPr>
        <w:t xml:space="preserve"> </w:t>
      </w:r>
      <w:r w:rsidR="00AE6ED9" w:rsidRPr="002F46BD">
        <w:rPr>
          <w:rFonts w:ascii="Arial" w:eastAsia="Times New Roman" w:hAnsi="Arial" w:cs="Arial"/>
          <w:snapToGrid w:val="0"/>
          <w:sz w:val="20"/>
          <w:szCs w:val="20"/>
          <w:lang w:eastAsia="cs-CZ"/>
        </w:rPr>
        <w:t>své zástupce.</w:t>
      </w:r>
    </w:p>
    <w:p w:rsidR="00DC261A" w:rsidRPr="002F46BD"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Přechod vlastnického práva k dodávce je dnem předání a převzetí, který bude uveden ve vzájemně podepsaném protokolu o předání a převzetí.</w:t>
      </w:r>
    </w:p>
    <w:p w:rsidR="00DC261A" w:rsidRPr="002F46BD" w:rsidRDefault="00DC261A" w:rsidP="006563E7">
      <w:pPr>
        <w:widowControl w:val="0"/>
        <w:spacing w:after="120" w:line="240" w:lineRule="auto"/>
        <w:jc w:val="center"/>
        <w:outlineLvl w:val="4"/>
        <w:rPr>
          <w:rFonts w:ascii="Arial" w:eastAsia="Times New Roman" w:hAnsi="Arial" w:cs="Arial"/>
          <w:b/>
          <w:snapToGrid w:val="0"/>
          <w:sz w:val="20"/>
          <w:szCs w:val="20"/>
          <w:lang w:eastAsia="cs-CZ"/>
        </w:rPr>
      </w:pPr>
    </w:p>
    <w:p w:rsidR="003549B0" w:rsidRPr="002F46BD" w:rsidRDefault="003549B0" w:rsidP="006563E7">
      <w:pPr>
        <w:widowControl w:val="0"/>
        <w:spacing w:after="120" w:line="240" w:lineRule="auto"/>
        <w:jc w:val="center"/>
        <w:outlineLvl w:val="4"/>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Článek 5</w:t>
      </w:r>
    </w:p>
    <w:p w:rsidR="003549B0" w:rsidRPr="002F46BD" w:rsidRDefault="003549B0" w:rsidP="006563E7">
      <w:pPr>
        <w:widowControl w:val="0"/>
        <w:spacing w:after="120" w:line="240" w:lineRule="auto"/>
        <w:jc w:val="center"/>
        <w:outlineLvl w:val="4"/>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Doba plnění</w:t>
      </w:r>
    </w:p>
    <w:p w:rsidR="005B5A24" w:rsidRPr="00F3683A" w:rsidRDefault="00B95F7B" w:rsidP="00B70A3B">
      <w:pPr>
        <w:widowControl w:val="0"/>
        <w:numPr>
          <w:ilvl w:val="0"/>
          <w:numId w:val="19"/>
        </w:numPr>
        <w:spacing w:after="120" w:line="240" w:lineRule="auto"/>
        <w:ind w:left="567" w:hanging="567"/>
        <w:jc w:val="both"/>
        <w:outlineLvl w:val="4"/>
        <w:rPr>
          <w:rFonts w:ascii="Arial" w:hAnsi="Arial" w:cs="Arial"/>
          <w:b/>
          <w:snapToGrid w:val="0"/>
          <w:sz w:val="20"/>
          <w:szCs w:val="20"/>
          <w:highlight w:val="yellow"/>
        </w:rPr>
      </w:pPr>
      <w:r w:rsidRPr="00F3683A">
        <w:rPr>
          <w:rFonts w:ascii="Arial" w:hAnsi="Arial" w:cs="Arial"/>
          <w:snapToGrid w:val="0"/>
          <w:sz w:val="20"/>
          <w:szCs w:val="20"/>
          <w:highlight w:val="yellow"/>
        </w:rPr>
        <w:t>Prodávající je povinen dodat zboží v souladu s </w:t>
      </w:r>
      <w:r w:rsidRPr="00F3683A">
        <w:rPr>
          <w:rFonts w:ascii="Arial" w:hAnsi="Arial" w:cs="Arial"/>
          <w:b/>
          <w:snapToGrid w:val="0"/>
          <w:sz w:val="20"/>
          <w:szCs w:val="20"/>
          <w:highlight w:val="yellow"/>
        </w:rPr>
        <w:t>čl. 2</w:t>
      </w:r>
      <w:r w:rsidRPr="00F3683A">
        <w:rPr>
          <w:rFonts w:ascii="Arial" w:hAnsi="Arial" w:cs="Arial"/>
          <w:snapToGrid w:val="0"/>
          <w:sz w:val="20"/>
          <w:szCs w:val="20"/>
          <w:highlight w:val="yellow"/>
        </w:rPr>
        <w:t xml:space="preserve"> do </w:t>
      </w:r>
      <w:r w:rsidR="00F93789" w:rsidRPr="00F3683A">
        <w:rPr>
          <w:rFonts w:ascii="Arial" w:hAnsi="Arial" w:cs="Arial"/>
          <w:b/>
          <w:snapToGrid w:val="0"/>
          <w:sz w:val="20"/>
          <w:szCs w:val="20"/>
          <w:highlight w:val="yellow"/>
        </w:rPr>
        <w:t>1 měsíce</w:t>
      </w:r>
      <w:r w:rsidR="005A2E7E" w:rsidRPr="00F3683A">
        <w:rPr>
          <w:rFonts w:ascii="Arial" w:hAnsi="Arial" w:cs="Arial"/>
          <w:b/>
          <w:snapToGrid w:val="0"/>
          <w:sz w:val="20"/>
          <w:szCs w:val="20"/>
          <w:highlight w:val="yellow"/>
        </w:rPr>
        <w:t xml:space="preserve"> </w:t>
      </w:r>
      <w:r w:rsidRPr="00F3683A">
        <w:rPr>
          <w:rFonts w:ascii="Arial" w:eastAsia="Times New Roman" w:hAnsi="Arial" w:cs="Arial"/>
          <w:snapToGrid w:val="0"/>
          <w:sz w:val="20"/>
          <w:szCs w:val="20"/>
          <w:highlight w:val="yellow"/>
        </w:rPr>
        <w:t xml:space="preserve">ode dne </w:t>
      </w:r>
      <w:r w:rsidRPr="00F3683A">
        <w:rPr>
          <w:rFonts w:ascii="Arial" w:hAnsi="Arial" w:cs="Arial"/>
          <w:snapToGrid w:val="0"/>
          <w:sz w:val="20"/>
          <w:szCs w:val="20"/>
          <w:highlight w:val="yellow"/>
        </w:rPr>
        <w:t>účinnosti této smlouvy.</w:t>
      </w:r>
    </w:p>
    <w:p w:rsidR="00293F7F" w:rsidRPr="002F46BD" w:rsidRDefault="00293F7F" w:rsidP="00293F7F">
      <w:pPr>
        <w:widowControl w:val="0"/>
        <w:spacing w:after="120" w:line="240" w:lineRule="auto"/>
        <w:ind w:left="567"/>
        <w:jc w:val="both"/>
        <w:outlineLvl w:val="4"/>
        <w:rPr>
          <w:rFonts w:ascii="Arial" w:hAnsi="Arial" w:cs="Arial"/>
          <w:b/>
          <w:snapToGrid w:val="0"/>
          <w:sz w:val="20"/>
          <w:szCs w:val="20"/>
        </w:rPr>
      </w:pPr>
    </w:p>
    <w:p w:rsidR="003549B0" w:rsidRPr="002F46BD"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6</w:t>
      </w:r>
    </w:p>
    <w:p w:rsidR="003549B0" w:rsidRPr="002F46BD"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Platební podmínky</w:t>
      </w:r>
    </w:p>
    <w:p w:rsidR="00875DEE" w:rsidRPr="002F46BD"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Prodávající po předání zboží</w:t>
      </w:r>
      <w:r w:rsidR="00A13952" w:rsidRPr="002F46BD">
        <w:rPr>
          <w:rFonts w:ascii="Arial" w:eastAsia="Times New Roman" w:hAnsi="Arial" w:cs="Arial"/>
          <w:snapToGrid w:val="0"/>
          <w:sz w:val="20"/>
          <w:szCs w:val="20"/>
          <w:lang w:eastAsia="cs-CZ"/>
        </w:rPr>
        <w:t xml:space="preserve"> </w:t>
      </w:r>
      <w:r w:rsidR="00875DEE" w:rsidRPr="002F46BD">
        <w:rPr>
          <w:rFonts w:ascii="Arial" w:eastAsia="Times New Roman" w:hAnsi="Arial" w:cs="Arial"/>
          <w:snapToGrid w:val="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2F46BD">
        <w:rPr>
          <w:rFonts w:ascii="Arial" w:eastAsia="Times New Roman" w:hAnsi="Arial" w:cs="Arial"/>
          <w:b/>
          <w:snapToGrid w:val="0"/>
          <w:sz w:val="20"/>
          <w:szCs w:val="20"/>
          <w:lang w:eastAsia="cs-CZ"/>
        </w:rPr>
        <w:t>30 kalendářních dnů</w:t>
      </w:r>
      <w:r w:rsidR="00875DEE" w:rsidRPr="002F46BD">
        <w:rPr>
          <w:rFonts w:ascii="Arial" w:eastAsia="Times New Roman" w:hAnsi="Arial" w:cs="Arial"/>
          <w:snapToGrid w:val="0"/>
          <w:sz w:val="20"/>
          <w:szCs w:val="20"/>
          <w:lang w:eastAsia="cs-CZ"/>
        </w:rPr>
        <w:t xml:space="preserve"> ode dne jejího doručení a povinně, v souladu se </w:t>
      </w:r>
      <w:r w:rsidR="00875DEE" w:rsidRPr="002F46BD">
        <w:rPr>
          <w:rFonts w:ascii="Arial" w:eastAsia="Times New Roman" w:hAnsi="Arial" w:cs="Arial"/>
          <w:b/>
          <w:snapToGrid w:val="0"/>
          <w:sz w:val="20"/>
          <w:szCs w:val="20"/>
          <w:lang w:eastAsia="cs-CZ"/>
        </w:rPr>
        <w:t>zákonem č. 235/2004 Sb. o dani z</w:t>
      </w:r>
      <w:r w:rsidR="0050210B" w:rsidRPr="002F46BD">
        <w:rPr>
          <w:rFonts w:ascii="Arial" w:eastAsia="Times New Roman" w:hAnsi="Arial" w:cs="Arial"/>
          <w:b/>
          <w:snapToGrid w:val="0"/>
          <w:sz w:val="20"/>
          <w:szCs w:val="20"/>
          <w:lang w:eastAsia="cs-CZ"/>
        </w:rPr>
        <w:t> </w:t>
      </w:r>
      <w:r w:rsidR="00875DEE" w:rsidRPr="002F46BD">
        <w:rPr>
          <w:rFonts w:ascii="Arial" w:eastAsia="Times New Roman" w:hAnsi="Arial" w:cs="Arial"/>
          <w:b/>
          <w:snapToGrid w:val="0"/>
          <w:sz w:val="20"/>
          <w:szCs w:val="20"/>
          <w:lang w:eastAsia="cs-CZ"/>
        </w:rPr>
        <w:t>přidané hodnoty,</w:t>
      </w:r>
      <w:r w:rsidR="00875DEE" w:rsidRPr="002F46BD">
        <w:rPr>
          <w:rFonts w:ascii="Arial" w:eastAsia="Times New Roman" w:hAnsi="Arial" w:cs="Arial"/>
          <w:snapToGrid w:val="0"/>
          <w:sz w:val="20"/>
          <w:szCs w:val="20"/>
          <w:lang w:eastAsia="cs-CZ"/>
        </w:rPr>
        <w:t xml:space="preserve"> ve znění pozdějších předpisů (dále zákon o DPH), a </w:t>
      </w:r>
      <w:r w:rsidR="00875DEE" w:rsidRPr="002F46BD">
        <w:rPr>
          <w:rFonts w:ascii="Arial" w:eastAsia="Times New Roman" w:hAnsi="Arial" w:cs="Arial"/>
          <w:b/>
          <w:snapToGrid w:val="0"/>
          <w:sz w:val="20"/>
          <w:szCs w:val="20"/>
          <w:lang w:eastAsia="cs-CZ"/>
        </w:rPr>
        <w:t>zákonem č.</w:t>
      </w:r>
      <w:r w:rsidR="0050210B" w:rsidRPr="002F46BD">
        <w:rPr>
          <w:rFonts w:ascii="Arial" w:eastAsia="Times New Roman" w:hAnsi="Arial" w:cs="Arial"/>
          <w:b/>
          <w:snapToGrid w:val="0"/>
          <w:sz w:val="20"/>
          <w:szCs w:val="20"/>
          <w:lang w:eastAsia="cs-CZ"/>
        </w:rPr>
        <w:t> </w:t>
      </w:r>
      <w:r w:rsidR="00875DEE" w:rsidRPr="002F46BD">
        <w:rPr>
          <w:rFonts w:ascii="Arial" w:eastAsia="Times New Roman" w:hAnsi="Arial" w:cs="Arial"/>
          <w:b/>
          <w:snapToGrid w:val="0"/>
          <w:sz w:val="20"/>
          <w:szCs w:val="20"/>
          <w:lang w:eastAsia="cs-CZ"/>
        </w:rPr>
        <w:t>563/1991 Sb. o</w:t>
      </w:r>
      <w:r w:rsidR="00FA2E69" w:rsidRPr="002F46BD">
        <w:rPr>
          <w:rFonts w:ascii="Arial" w:eastAsia="Times New Roman" w:hAnsi="Arial" w:cs="Arial"/>
          <w:b/>
          <w:snapToGrid w:val="0"/>
          <w:sz w:val="20"/>
          <w:szCs w:val="20"/>
          <w:lang w:eastAsia="cs-CZ"/>
        </w:rPr>
        <w:t> </w:t>
      </w:r>
      <w:r w:rsidR="00875DEE" w:rsidRPr="002F46BD">
        <w:rPr>
          <w:rFonts w:ascii="Arial" w:eastAsia="Times New Roman" w:hAnsi="Arial" w:cs="Arial"/>
          <w:b/>
          <w:snapToGrid w:val="0"/>
          <w:sz w:val="20"/>
          <w:szCs w:val="20"/>
          <w:lang w:eastAsia="cs-CZ"/>
        </w:rPr>
        <w:t>účetnictví,</w:t>
      </w:r>
      <w:r w:rsidR="00875DEE" w:rsidRPr="002F46BD">
        <w:rPr>
          <w:rFonts w:ascii="Arial" w:eastAsia="Times New Roman" w:hAnsi="Arial" w:cs="Arial"/>
          <w:snapToGrid w:val="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2F46BD"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2F46BD">
        <w:rPr>
          <w:rFonts w:ascii="Arial" w:eastAsia="Times New Roman" w:hAnsi="Arial" w:cs="Arial"/>
          <w:snapToGrid w:val="0"/>
          <w:sz w:val="20"/>
          <w:szCs w:val="20"/>
          <w:lang w:eastAsia="cs-CZ"/>
        </w:rPr>
        <w:t> </w:t>
      </w:r>
      <w:r w:rsidRPr="002F46BD">
        <w:rPr>
          <w:rFonts w:ascii="Arial" w:eastAsia="Times New Roman" w:hAnsi="Arial" w:cs="Arial"/>
          <w:snapToGrid w:val="0"/>
          <w:sz w:val="20"/>
          <w:szCs w:val="20"/>
          <w:lang w:eastAsia="cs-CZ"/>
        </w:rPr>
        <w:t>novou lhůtou splatnosti, kterou je povinen doručit kupujícímu do 5 pracovních dnů ode dne doručení oprávněně vrácené faktury.</w:t>
      </w:r>
    </w:p>
    <w:p w:rsidR="00AE6ED9" w:rsidRPr="002F46BD"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2F46BD">
          <w:rPr>
            <w:rFonts w:ascii="Arial" w:eastAsia="Times New Roman" w:hAnsi="Arial" w:cs="Arial"/>
            <w:b/>
            <w:snapToGrid w:val="0"/>
            <w:sz w:val="20"/>
            <w:szCs w:val="20"/>
            <w:lang w:eastAsia="cs-CZ"/>
          </w:rPr>
          <w:t>ksusv@ksusv.cz</w:t>
        </w:r>
      </w:hyperlink>
      <w:r w:rsidRPr="002F46BD">
        <w:rPr>
          <w:rFonts w:ascii="Arial" w:eastAsia="Times New Roman" w:hAnsi="Arial" w:cs="Arial"/>
          <w:snapToGrid w:val="0"/>
          <w:sz w:val="20"/>
          <w:szCs w:val="20"/>
          <w:lang w:eastAsia="cs-CZ"/>
        </w:rPr>
        <w:t xml:space="preserve">. </w:t>
      </w:r>
    </w:p>
    <w:p w:rsidR="00957561" w:rsidRPr="002F46BD"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2F46BD">
        <w:rPr>
          <w:rFonts w:ascii="Arial" w:eastAsia="Times New Roman" w:hAnsi="Arial" w:cs="Arial"/>
          <w:b/>
          <w:snapToGrid w:val="0"/>
          <w:sz w:val="20"/>
          <w:szCs w:val="20"/>
          <w:lang w:eastAsia="cs-CZ"/>
        </w:rPr>
        <w:t xml:space="preserve">§ </w:t>
      </w:r>
      <w:r w:rsidR="00E62872" w:rsidRPr="002F46BD">
        <w:rPr>
          <w:rFonts w:ascii="Arial" w:eastAsia="Times New Roman" w:hAnsi="Arial" w:cs="Arial"/>
          <w:b/>
          <w:snapToGrid w:val="0"/>
          <w:sz w:val="20"/>
          <w:szCs w:val="20"/>
          <w:lang w:eastAsia="cs-CZ"/>
        </w:rPr>
        <w:t>98</w:t>
      </w:r>
      <w:r w:rsidRPr="002F46BD">
        <w:rPr>
          <w:rFonts w:ascii="Arial" w:eastAsia="Times New Roman" w:hAnsi="Arial" w:cs="Arial"/>
          <w:b/>
          <w:snapToGrid w:val="0"/>
          <w:sz w:val="20"/>
          <w:szCs w:val="20"/>
          <w:lang w:eastAsia="cs-CZ"/>
        </w:rPr>
        <w:t xml:space="preserve"> zákona o DPH.</w:t>
      </w:r>
    </w:p>
    <w:p w:rsidR="008B2EBD" w:rsidRPr="002F46BD" w:rsidRDefault="00957561" w:rsidP="005535B8">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lastRenderedPageBreak/>
        <w:t xml:space="preserve">Pokud se po dobu účinnosti této smlouvy prodávající stane nespolehlivým plátcem ve smyslu ustanovení </w:t>
      </w:r>
      <w:r w:rsidRPr="002F46BD">
        <w:rPr>
          <w:rFonts w:ascii="Arial" w:eastAsia="Times New Roman" w:hAnsi="Arial" w:cs="Arial"/>
          <w:b/>
          <w:snapToGrid w:val="0"/>
          <w:sz w:val="20"/>
          <w:szCs w:val="20"/>
          <w:lang w:eastAsia="cs-CZ"/>
        </w:rPr>
        <w:t>§ 10</w:t>
      </w:r>
      <w:r w:rsidR="00E62872" w:rsidRPr="002F46BD">
        <w:rPr>
          <w:rFonts w:ascii="Arial" w:eastAsia="Times New Roman" w:hAnsi="Arial" w:cs="Arial"/>
          <w:b/>
          <w:snapToGrid w:val="0"/>
          <w:sz w:val="20"/>
          <w:szCs w:val="20"/>
          <w:lang w:eastAsia="cs-CZ"/>
        </w:rPr>
        <w:t>6a</w:t>
      </w:r>
      <w:r w:rsidR="00F50AF6" w:rsidRPr="002F46BD">
        <w:rPr>
          <w:rFonts w:ascii="Arial" w:eastAsia="Times New Roman" w:hAnsi="Arial" w:cs="Arial"/>
          <w:b/>
          <w:snapToGrid w:val="0"/>
          <w:sz w:val="20"/>
          <w:szCs w:val="20"/>
          <w:lang w:eastAsia="cs-CZ"/>
        </w:rPr>
        <w:t xml:space="preserve"> zákona</w:t>
      </w:r>
      <w:r w:rsidRPr="002F46BD">
        <w:rPr>
          <w:rFonts w:ascii="Arial" w:eastAsia="Times New Roman" w:hAnsi="Arial" w:cs="Arial"/>
          <w:b/>
          <w:snapToGrid w:val="0"/>
          <w:sz w:val="20"/>
          <w:szCs w:val="20"/>
          <w:lang w:eastAsia="cs-CZ"/>
        </w:rPr>
        <w:t xml:space="preserve"> o DPH,</w:t>
      </w:r>
      <w:r w:rsidRPr="002F46BD">
        <w:rPr>
          <w:rFonts w:ascii="Arial" w:eastAsia="Times New Roman" w:hAnsi="Arial" w:cs="Arial"/>
          <w:snapToGrid w:val="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2F46BD"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2F46BD">
        <w:rPr>
          <w:rFonts w:ascii="Arial" w:eastAsia="Batang" w:hAnsi="Arial" w:cs="Arial"/>
          <w:b/>
          <w:snapToGrid w:val="0"/>
          <w:sz w:val="20"/>
          <w:szCs w:val="20"/>
          <w:lang w:eastAsia="cs-CZ"/>
        </w:rPr>
        <w:t>Článek 7</w:t>
      </w:r>
    </w:p>
    <w:p w:rsidR="008B2EBD" w:rsidRPr="002F46BD"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2F46BD">
        <w:rPr>
          <w:rFonts w:ascii="Arial" w:eastAsia="Batang" w:hAnsi="Arial" w:cs="Arial"/>
          <w:b/>
          <w:snapToGrid w:val="0"/>
          <w:sz w:val="20"/>
          <w:szCs w:val="20"/>
          <w:lang w:eastAsia="cs-CZ"/>
        </w:rPr>
        <w:t>Záruka, reklamace, servisní práce</w:t>
      </w:r>
    </w:p>
    <w:p w:rsidR="008B2EBD" w:rsidRPr="00F3683A"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highlight w:val="yellow"/>
          <w:lang w:eastAsia="cs-CZ"/>
        </w:rPr>
      </w:pPr>
      <w:r w:rsidRPr="00F3683A">
        <w:rPr>
          <w:rFonts w:ascii="Arial" w:eastAsia="Times New Roman" w:hAnsi="Arial" w:cs="Arial"/>
          <w:sz w:val="20"/>
          <w:szCs w:val="20"/>
          <w:highlight w:val="yellow"/>
          <w:lang w:eastAsia="cs-CZ"/>
        </w:rPr>
        <w:t xml:space="preserve">Minimální délka záruční doby na zboží činí </w:t>
      </w:r>
      <w:r w:rsidR="004B5419" w:rsidRPr="00F3683A">
        <w:rPr>
          <w:rFonts w:ascii="Arial" w:eastAsia="Times New Roman" w:hAnsi="Arial" w:cs="Arial"/>
          <w:b/>
          <w:sz w:val="20"/>
          <w:szCs w:val="20"/>
          <w:highlight w:val="yellow"/>
          <w:lang w:eastAsia="cs-CZ"/>
        </w:rPr>
        <w:t>6</w:t>
      </w:r>
      <w:r w:rsidRPr="00F3683A">
        <w:rPr>
          <w:rFonts w:ascii="Arial" w:eastAsia="Times New Roman" w:hAnsi="Arial" w:cs="Arial"/>
          <w:b/>
          <w:sz w:val="20"/>
          <w:szCs w:val="20"/>
          <w:highlight w:val="yellow"/>
          <w:lang w:eastAsia="cs-CZ"/>
        </w:rPr>
        <w:t> měsíců</w:t>
      </w:r>
      <w:r w:rsidR="004B5419" w:rsidRPr="00F3683A">
        <w:rPr>
          <w:rFonts w:ascii="Arial" w:eastAsia="Times New Roman" w:hAnsi="Arial" w:cs="Arial"/>
          <w:sz w:val="20"/>
          <w:szCs w:val="20"/>
          <w:highlight w:val="yellow"/>
          <w:lang w:eastAsia="cs-CZ"/>
        </w:rPr>
        <w:t xml:space="preserve">, </w:t>
      </w:r>
      <w:r w:rsidR="004B5419" w:rsidRPr="00F3683A">
        <w:rPr>
          <w:rFonts w:ascii="Arial" w:hAnsi="Arial" w:cs="Arial"/>
          <w:sz w:val="20"/>
          <w:szCs w:val="20"/>
          <w:highlight w:val="yellow"/>
        </w:rPr>
        <w:t>nebo 500</w:t>
      </w:r>
      <w:r w:rsidR="00F02701" w:rsidRPr="00F3683A">
        <w:rPr>
          <w:rFonts w:ascii="Arial" w:hAnsi="Arial" w:cs="Arial"/>
          <w:sz w:val="20"/>
          <w:szCs w:val="20"/>
          <w:highlight w:val="yellow"/>
        </w:rPr>
        <w:t xml:space="preserve"> </w:t>
      </w:r>
      <w:r w:rsidR="004B5419" w:rsidRPr="00F3683A">
        <w:rPr>
          <w:rFonts w:ascii="Arial" w:hAnsi="Arial" w:cs="Arial"/>
          <w:sz w:val="20"/>
          <w:szCs w:val="20"/>
          <w:highlight w:val="yellow"/>
        </w:rPr>
        <w:t>MTH, podle toho co  nastane dříve.</w:t>
      </w:r>
    </w:p>
    <w:p w:rsidR="00E2032C" w:rsidRPr="002F46BD"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p>
    <w:p w:rsidR="00A13952" w:rsidRPr="002F46BD"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Reklamace a záruky uplatňuje kupující přímo u prodávajícího</w:t>
      </w:r>
      <w:r w:rsidR="002E3EB6" w:rsidRPr="002F46BD">
        <w:rPr>
          <w:rFonts w:ascii="Arial" w:eastAsia="Times New Roman" w:hAnsi="Arial" w:cs="Arial"/>
          <w:sz w:val="20"/>
          <w:szCs w:val="20"/>
          <w:lang w:eastAsia="cs-CZ"/>
        </w:rPr>
        <w:t>.</w:t>
      </w:r>
    </w:p>
    <w:p w:rsidR="006563E7" w:rsidRPr="002F46BD"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2F46BD"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2F46BD"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8</w:t>
      </w:r>
    </w:p>
    <w:p w:rsidR="008B2EBD" w:rsidRPr="002F46BD"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Smluvní pokuty</w:t>
      </w:r>
    </w:p>
    <w:p w:rsidR="00A13952" w:rsidRPr="002F46BD"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V případě, že </w:t>
      </w:r>
      <w:r w:rsidR="002E3EB6" w:rsidRPr="002F46BD">
        <w:rPr>
          <w:rFonts w:ascii="Arial" w:eastAsia="Times New Roman" w:hAnsi="Arial" w:cs="Arial"/>
          <w:snapToGrid w:val="0"/>
          <w:sz w:val="20"/>
          <w:szCs w:val="20"/>
          <w:lang w:eastAsia="cs-CZ"/>
        </w:rPr>
        <w:t>prodávající</w:t>
      </w:r>
      <w:r w:rsidRPr="002F46BD">
        <w:rPr>
          <w:rFonts w:ascii="Arial" w:eastAsia="Times New Roman" w:hAnsi="Arial" w:cs="Arial"/>
          <w:snapToGrid w:val="0"/>
          <w:sz w:val="20"/>
          <w:szCs w:val="20"/>
          <w:lang w:eastAsia="cs-CZ"/>
        </w:rPr>
        <w:t xml:space="preserve"> bude v prodlení s odevzdáním zboží v termínu stanoveném v </w:t>
      </w:r>
      <w:r w:rsidRPr="002F46BD">
        <w:rPr>
          <w:rFonts w:ascii="Arial" w:eastAsia="Times New Roman" w:hAnsi="Arial" w:cs="Arial"/>
          <w:b/>
          <w:snapToGrid w:val="0"/>
          <w:sz w:val="20"/>
          <w:szCs w:val="20"/>
          <w:lang w:eastAsia="cs-CZ"/>
        </w:rPr>
        <w:t>čl. 5</w:t>
      </w:r>
      <w:r w:rsidRPr="002F46BD">
        <w:rPr>
          <w:rFonts w:ascii="Arial" w:eastAsia="Times New Roman" w:hAnsi="Arial" w:cs="Arial"/>
          <w:snapToGrid w:val="0"/>
          <w:sz w:val="20"/>
          <w:szCs w:val="20"/>
          <w:lang w:eastAsia="cs-CZ"/>
        </w:rPr>
        <w:t xml:space="preserve"> této smlouvy je povinen zaplatit kupujícímu smluvní pokutu ve výši </w:t>
      </w:r>
      <w:r w:rsidR="00890BE6" w:rsidRPr="002F46BD">
        <w:rPr>
          <w:rFonts w:ascii="Arial" w:eastAsia="Times New Roman" w:hAnsi="Arial" w:cs="Arial"/>
          <w:b/>
          <w:snapToGrid w:val="0"/>
          <w:sz w:val="20"/>
          <w:szCs w:val="20"/>
          <w:lang w:eastAsia="cs-CZ"/>
        </w:rPr>
        <w:t>0,2</w:t>
      </w:r>
      <w:r w:rsidRPr="002F46BD">
        <w:rPr>
          <w:rFonts w:ascii="Arial" w:eastAsia="Times New Roman" w:hAnsi="Arial" w:cs="Arial"/>
          <w:b/>
          <w:snapToGrid w:val="0"/>
          <w:sz w:val="20"/>
          <w:szCs w:val="20"/>
          <w:lang w:eastAsia="cs-CZ"/>
        </w:rPr>
        <w:t xml:space="preserve"> % z</w:t>
      </w:r>
      <w:r w:rsidRPr="002F46BD">
        <w:rPr>
          <w:rFonts w:ascii="Arial" w:eastAsia="Times New Roman" w:hAnsi="Arial" w:cs="Arial"/>
          <w:b/>
          <w:sz w:val="20"/>
          <w:szCs w:val="20"/>
          <w:lang w:eastAsia="cs-CZ"/>
        </w:rPr>
        <w:t> </w:t>
      </w:r>
      <w:r w:rsidRPr="002F46BD">
        <w:rPr>
          <w:rFonts w:ascii="Arial" w:eastAsia="Times New Roman" w:hAnsi="Arial" w:cs="Arial"/>
          <w:b/>
          <w:snapToGrid w:val="0"/>
          <w:sz w:val="20"/>
          <w:szCs w:val="20"/>
          <w:lang w:eastAsia="cs-CZ"/>
        </w:rPr>
        <w:t>ceny celkem bez DPH</w:t>
      </w:r>
      <w:r w:rsidRPr="002F46BD">
        <w:rPr>
          <w:rFonts w:ascii="Arial" w:eastAsia="Times New Roman" w:hAnsi="Arial" w:cs="Arial"/>
          <w:snapToGrid w:val="0"/>
          <w:sz w:val="20"/>
          <w:szCs w:val="20"/>
          <w:lang w:eastAsia="cs-CZ"/>
        </w:rPr>
        <w:t xml:space="preserve"> za každý započatý den prodlení.</w:t>
      </w:r>
    </w:p>
    <w:p w:rsidR="00A13952" w:rsidRPr="002F46BD"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V případě, že kupující bude v prodlení s úhradou řádně vystavené faktury je povinen zaplatit </w:t>
      </w:r>
      <w:r w:rsidR="002E3EB6" w:rsidRPr="002F46BD">
        <w:rPr>
          <w:rFonts w:ascii="Arial" w:eastAsia="Times New Roman" w:hAnsi="Arial" w:cs="Arial"/>
          <w:snapToGrid w:val="0"/>
          <w:sz w:val="20"/>
          <w:szCs w:val="20"/>
          <w:lang w:eastAsia="cs-CZ"/>
        </w:rPr>
        <w:t>prodávajícímu</w:t>
      </w:r>
      <w:r w:rsidRPr="002F46BD">
        <w:rPr>
          <w:rFonts w:ascii="Arial" w:eastAsia="Times New Roman" w:hAnsi="Arial" w:cs="Arial"/>
          <w:snapToGrid w:val="0"/>
          <w:sz w:val="20"/>
          <w:szCs w:val="20"/>
          <w:lang w:eastAsia="cs-CZ"/>
        </w:rPr>
        <w:t xml:space="preserve"> smluvní pokutu ve výši </w:t>
      </w:r>
      <w:r w:rsidR="00890BE6" w:rsidRPr="002F46BD">
        <w:rPr>
          <w:rFonts w:ascii="Arial" w:eastAsia="Times New Roman" w:hAnsi="Arial" w:cs="Arial"/>
          <w:b/>
          <w:snapToGrid w:val="0"/>
          <w:sz w:val="20"/>
          <w:szCs w:val="20"/>
          <w:lang w:eastAsia="cs-CZ"/>
        </w:rPr>
        <w:t>0,2</w:t>
      </w:r>
      <w:r w:rsidR="00F352C7" w:rsidRPr="002F46BD">
        <w:rPr>
          <w:rFonts w:ascii="Arial" w:eastAsia="Times New Roman" w:hAnsi="Arial" w:cs="Arial"/>
          <w:b/>
          <w:snapToGrid w:val="0"/>
          <w:sz w:val="20"/>
          <w:szCs w:val="20"/>
          <w:lang w:eastAsia="cs-CZ"/>
        </w:rPr>
        <w:t xml:space="preserve"> </w:t>
      </w:r>
      <w:r w:rsidRPr="002F46BD">
        <w:rPr>
          <w:rFonts w:ascii="Arial" w:eastAsia="Times New Roman" w:hAnsi="Arial" w:cs="Arial"/>
          <w:b/>
          <w:snapToGrid w:val="0"/>
          <w:sz w:val="20"/>
          <w:szCs w:val="20"/>
          <w:lang w:eastAsia="cs-CZ"/>
        </w:rPr>
        <w:t xml:space="preserve">% z dlužné částky </w:t>
      </w:r>
      <w:r w:rsidR="002E3EB6" w:rsidRPr="002F46BD">
        <w:rPr>
          <w:rFonts w:ascii="Arial" w:eastAsia="Times New Roman" w:hAnsi="Arial" w:cs="Arial"/>
          <w:snapToGrid w:val="0"/>
          <w:sz w:val="20"/>
          <w:szCs w:val="20"/>
          <w:lang w:eastAsia="cs-CZ"/>
        </w:rPr>
        <w:t>za každý započatý den prodlení, nejvýše však do celkové ceny takto nesplněné dodávky.</w:t>
      </w:r>
    </w:p>
    <w:p w:rsidR="008B2EBD" w:rsidRPr="002F46B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Pro případ porušení uvedených smluvních povinností jsou mezi smluvními stranami sjednány dle </w:t>
      </w:r>
      <w:r w:rsidRPr="002F46BD">
        <w:rPr>
          <w:rFonts w:ascii="Arial" w:eastAsia="Batang" w:hAnsi="Arial" w:cs="Arial"/>
          <w:b/>
          <w:sz w:val="20"/>
          <w:szCs w:val="20"/>
          <w:lang w:eastAsia="cs-CZ"/>
        </w:rPr>
        <w:t>§ 2048 a násl. OZ</w:t>
      </w:r>
      <w:r w:rsidRPr="002F46BD">
        <w:rPr>
          <w:rFonts w:ascii="Arial" w:eastAsia="Batang" w:hAnsi="Arial" w:cs="Arial"/>
          <w:sz w:val="20"/>
          <w:szCs w:val="20"/>
          <w:lang w:eastAsia="cs-CZ"/>
        </w:rPr>
        <w:t xml:space="preserve"> tyto výše uvedené smluvní pokuty, jejichž sjednáním není dle </w:t>
      </w:r>
      <w:r w:rsidRPr="002F46BD">
        <w:rPr>
          <w:rFonts w:ascii="Arial" w:eastAsia="Batang" w:hAnsi="Arial" w:cs="Arial"/>
          <w:b/>
          <w:sz w:val="20"/>
          <w:szCs w:val="20"/>
          <w:lang w:eastAsia="cs-CZ"/>
        </w:rPr>
        <w:t>§ 2050 OZ</w:t>
      </w:r>
      <w:r w:rsidRPr="002F46BD">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2F46B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2F46BD"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sz w:val="20"/>
          <w:szCs w:val="20"/>
          <w:lang w:eastAsia="cs-CZ"/>
        </w:rPr>
      </w:pPr>
      <w:r w:rsidRPr="002F46BD">
        <w:rPr>
          <w:rFonts w:ascii="Arial" w:eastAsia="Batang" w:hAnsi="Arial" w:cs="Arial"/>
          <w:sz w:val="20"/>
          <w:szCs w:val="20"/>
          <w:lang w:eastAsia="cs-CZ"/>
        </w:rPr>
        <w:t>Strana povinná k uhrazení smluvní pokuty je povinna uhradit vyúčtované</w:t>
      </w:r>
      <w:r w:rsidRPr="002F46BD">
        <w:rPr>
          <w:rFonts w:ascii="Arial" w:eastAsia="Batang" w:hAnsi="Arial" w:cs="Arial"/>
          <w:snapToGrid w:val="0"/>
          <w:sz w:val="20"/>
          <w:szCs w:val="20"/>
          <w:lang w:eastAsia="cs-CZ"/>
        </w:rPr>
        <w:t xml:space="preserve"> sankce nejpozději do 15 dnů ode dne obdržení příslušného vyúčtování.  </w:t>
      </w:r>
    </w:p>
    <w:p w:rsidR="008B2EBD" w:rsidRPr="002F46BD" w:rsidRDefault="008B2EBD" w:rsidP="006563E7">
      <w:pPr>
        <w:widowControl w:val="0"/>
        <w:spacing w:after="120" w:line="240" w:lineRule="auto"/>
        <w:rPr>
          <w:rFonts w:ascii="Arial" w:eastAsia="Batang" w:hAnsi="Arial" w:cs="Arial"/>
          <w:sz w:val="20"/>
          <w:szCs w:val="20"/>
          <w:lang w:eastAsia="cs-CZ"/>
        </w:rPr>
      </w:pPr>
    </w:p>
    <w:p w:rsidR="008B2EBD" w:rsidRPr="002F46B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9</w:t>
      </w:r>
    </w:p>
    <w:p w:rsidR="008B2EBD" w:rsidRPr="002F46B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Podstatné porušení smlouvy</w:t>
      </w:r>
    </w:p>
    <w:p w:rsidR="00C45D68" w:rsidRPr="002F46BD"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2F46BD">
        <w:rPr>
          <w:rFonts w:ascii="Arial" w:eastAsia="Batang" w:hAnsi="Arial" w:cs="Arial"/>
          <w:sz w:val="20"/>
          <w:szCs w:val="20"/>
          <w:lang w:eastAsia="cs-CZ"/>
        </w:rPr>
        <w:t xml:space="preserve">Nesplnění dodací lhůty, dle </w:t>
      </w:r>
      <w:r w:rsidRPr="002F46BD">
        <w:rPr>
          <w:rFonts w:ascii="Arial" w:eastAsia="Batang" w:hAnsi="Arial" w:cs="Arial"/>
          <w:b/>
          <w:sz w:val="20"/>
          <w:szCs w:val="20"/>
          <w:lang w:eastAsia="cs-CZ"/>
        </w:rPr>
        <w:t>článku 5</w:t>
      </w:r>
      <w:r w:rsidRPr="002F46BD">
        <w:rPr>
          <w:rFonts w:ascii="Arial" w:eastAsia="Batang" w:hAnsi="Arial" w:cs="Arial"/>
          <w:sz w:val="20"/>
          <w:szCs w:val="20"/>
          <w:lang w:eastAsia="cs-CZ"/>
        </w:rPr>
        <w:t xml:space="preserve">, se považuje za podstatné porušení této smlouvy s důsledky podle ustanovení </w:t>
      </w:r>
      <w:r w:rsidRPr="002F46BD">
        <w:rPr>
          <w:rFonts w:ascii="Arial" w:eastAsia="Batang" w:hAnsi="Arial" w:cs="Arial"/>
          <w:b/>
          <w:sz w:val="20"/>
          <w:szCs w:val="20"/>
          <w:lang w:eastAsia="cs-CZ"/>
        </w:rPr>
        <w:t>§ 2001 OZ</w:t>
      </w:r>
      <w:r w:rsidRPr="002F46BD">
        <w:rPr>
          <w:rFonts w:ascii="Arial" w:eastAsia="Batang" w:hAnsi="Arial" w:cs="Arial"/>
          <w:sz w:val="20"/>
          <w:szCs w:val="20"/>
          <w:lang w:eastAsia="cs-CZ"/>
        </w:rPr>
        <w:t xml:space="preserve">, tj. kupující může od smlouvy okamžitě odstoupit. </w:t>
      </w:r>
    </w:p>
    <w:p w:rsidR="008B2EBD" w:rsidRPr="002F46BD" w:rsidRDefault="008B2EBD" w:rsidP="006563E7">
      <w:pPr>
        <w:widowControl w:val="0"/>
        <w:spacing w:after="120" w:line="240" w:lineRule="auto"/>
        <w:jc w:val="center"/>
        <w:rPr>
          <w:rFonts w:ascii="Arial" w:eastAsia="Batang" w:hAnsi="Arial" w:cs="Arial"/>
          <w:b/>
          <w:sz w:val="20"/>
          <w:szCs w:val="20"/>
          <w:lang w:eastAsia="cs-CZ"/>
        </w:rPr>
      </w:pPr>
      <w:r w:rsidRPr="002F46BD">
        <w:rPr>
          <w:rFonts w:ascii="Arial" w:eastAsia="Batang" w:hAnsi="Arial" w:cs="Arial"/>
          <w:b/>
          <w:sz w:val="20"/>
          <w:szCs w:val="20"/>
          <w:lang w:eastAsia="cs-CZ"/>
        </w:rPr>
        <w:t>Článek 10</w:t>
      </w:r>
    </w:p>
    <w:p w:rsidR="008B2EBD" w:rsidRPr="002F46BD"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Další ujednání</w:t>
      </w:r>
    </w:p>
    <w:p w:rsidR="008B2EBD" w:rsidRPr="002F46BD"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2F46BD">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2F46BD">
        <w:rPr>
          <w:rFonts w:ascii="Arial" w:eastAsia="Batang" w:hAnsi="Arial" w:cs="Arial"/>
          <w:b/>
          <w:sz w:val="20"/>
          <w:szCs w:val="20"/>
          <w:lang w:eastAsia="cs-CZ"/>
        </w:rPr>
        <w:t>§ 1765 OZ</w:t>
      </w:r>
      <w:r w:rsidRPr="002F46BD">
        <w:rPr>
          <w:rFonts w:ascii="Arial" w:eastAsia="Batang" w:hAnsi="Arial" w:cs="Arial"/>
          <w:sz w:val="20"/>
          <w:szCs w:val="20"/>
          <w:lang w:eastAsia="cs-CZ"/>
        </w:rPr>
        <w:t>.</w:t>
      </w:r>
    </w:p>
    <w:p w:rsidR="008B2EBD" w:rsidRPr="002F46BD"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lastRenderedPageBreak/>
        <w:t>Prodávající prohlašuje, že se před uzavřením smlouvy nedopustil v souvislosti s poptávkov</w:t>
      </w:r>
      <w:r w:rsidR="00586648" w:rsidRPr="002F46BD">
        <w:rPr>
          <w:rFonts w:ascii="Arial" w:eastAsia="Batang" w:hAnsi="Arial" w:cs="Arial"/>
          <w:sz w:val="20"/>
          <w:szCs w:val="20"/>
          <w:lang w:eastAsia="cs-CZ"/>
        </w:rPr>
        <w:t>ý</w:t>
      </w:r>
      <w:r w:rsidRPr="002F46BD">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2F46BD"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2F46BD"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2F46BD" w:rsidSect="00E97916">
          <w:headerReference w:type="even" r:id="rId9"/>
          <w:headerReference w:type="default" r:id="rId10"/>
          <w:footerReference w:type="even" r:id="rId11"/>
          <w:footerReference w:type="default" r:id="rId12"/>
          <w:headerReference w:type="first" r:id="rId13"/>
          <w:footerReference w:type="first" r:id="rId14"/>
          <w:pgSz w:w="11906" w:h="16838"/>
          <w:pgMar w:top="2127" w:right="1417" w:bottom="1418" w:left="1417" w:header="510" w:footer="653" w:gutter="0"/>
          <w:cols w:space="708"/>
          <w:docGrid w:linePitch="360"/>
        </w:sectPr>
      </w:pPr>
      <w:r w:rsidRPr="002F46BD">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2F46BD">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2F46BD">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2F46BD">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2F46BD">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2F46BD">
        <w:rPr>
          <w:rFonts w:ascii="Arial" w:eastAsia="Batang" w:hAnsi="Arial" w:cs="Arial"/>
          <w:sz w:val="20"/>
          <w:szCs w:val="20"/>
          <w:lang w:eastAsia="cs-CZ"/>
        </w:rPr>
        <w:t>u součinnost k jejímu provedení.</w:t>
      </w:r>
    </w:p>
    <w:p w:rsidR="000A496A" w:rsidRPr="002F46BD"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2F46BD">
        <w:rPr>
          <w:rFonts w:ascii="Arial" w:eastAsia="Batang" w:hAnsi="Arial" w:cs="Arial"/>
          <w:b/>
          <w:sz w:val="20"/>
          <w:szCs w:val="20"/>
          <w:lang w:eastAsia="cs-CZ"/>
        </w:rPr>
        <w:t>§ 2002 OZ</w:t>
      </w:r>
      <w:r w:rsidRPr="002F46BD">
        <w:rPr>
          <w:rFonts w:ascii="Arial" w:eastAsia="Batang" w:hAnsi="Arial" w:cs="Arial"/>
          <w:sz w:val="20"/>
          <w:szCs w:val="20"/>
          <w:lang w:eastAsia="cs-CZ"/>
        </w:rPr>
        <w:t>.</w:t>
      </w:r>
    </w:p>
    <w:p w:rsidR="000A496A" w:rsidRPr="002F46BD"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2F46BD"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2F46BD"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Kupující má dále právo bez předchozího písemného upozornění od smlouvy odstoupit:</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v případě podstatného porušení smlouvy dle </w:t>
      </w:r>
      <w:r w:rsidRPr="002F46BD">
        <w:rPr>
          <w:rFonts w:ascii="Arial" w:eastAsia="Times New Roman" w:hAnsi="Arial" w:cs="Arial"/>
          <w:b/>
          <w:sz w:val="20"/>
          <w:szCs w:val="20"/>
          <w:lang w:eastAsia="ar-SA"/>
        </w:rPr>
        <w:t>článku 9</w:t>
      </w:r>
      <w:r w:rsidRPr="002F46BD">
        <w:rPr>
          <w:rFonts w:ascii="Arial" w:eastAsia="Times New Roman" w:hAnsi="Arial" w:cs="Arial"/>
          <w:sz w:val="20"/>
          <w:szCs w:val="20"/>
          <w:lang w:eastAsia="ar-SA"/>
        </w:rPr>
        <w:t xml:space="preserve"> této smlouvy;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lastRenderedPageBreak/>
        <w:t>při zjištění, že technické parametry zboží neodpovídají požadavkům kupujícího;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Batang" w:hAnsi="Arial" w:cs="Arial"/>
          <w:sz w:val="20"/>
          <w:szCs w:val="20"/>
          <w:lang w:eastAsia="cs-CZ"/>
        </w:rPr>
        <w:t>v souvislosti s plněním účelu této smlouvy dojde ke spáchání trestného činu</w:t>
      </w:r>
      <w:r w:rsidRPr="002F46BD">
        <w:rPr>
          <w:rFonts w:ascii="Arial" w:eastAsia="Times New Roman" w:hAnsi="Arial" w:cs="Arial"/>
          <w:sz w:val="20"/>
          <w:szCs w:val="20"/>
          <w:lang w:eastAsia="ar-SA"/>
        </w:rPr>
        <w:t>;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v případech stanovených v </w:t>
      </w:r>
      <w:r w:rsidRPr="002F46BD">
        <w:rPr>
          <w:rFonts w:ascii="Arial" w:eastAsia="Times New Roman" w:hAnsi="Arial" w:cs="Arial"/>
          <w:b/>
          <w:sz w:val="20"/>
          <w:szCs w:val="20"/>
          <w:lang w:eastAsia="ar-SA"/>
        </w:rPr>
        <w:t>§ 223</w:t>
      </w:r>
      <w:r w:rsidR="00FD20E4" w:rsidRPr="002F46BD">
        <w:rPr>
          <w:rFonts w:ascii="Arial" w:eastAsia="Times New Roman" w:hAnsi="Arial" w:cs="Arial"/>
          <w:b/>
          <w:sz w:val="20"/>
          <w:szCs w:val="20"/>
          <w:lang w:eastAsia="ar-SA"/>
        </w:rPr>
        <w:t xml:space="preserve"> zákona č. 134/2016 Sb., o zadávání veřejných zakázek v platném znění </w:t>
      </w:r>
      <w:r w:rsidR="00FD20E4" w:rsidRPr="002F46BD">
        <w:rPr>
          <w:rFonts w:ascii="Arial" w:eastAsia="Times New Roman" w:hAnsi="Arial" w:cs="Arial"/>
          <w:sz w:val="20"/>
          <w:szCs w:val="20"/>
          <w:lang w:eastAsia="ar-SA"/>
        </w:rPr>
        <w:t>(dále jen ZZVZ)</w:t>
      </w:r>
      <w:r w:rsidRPr="002F46BD">
        <w:rPr>
          <w:rFonts w:ascii="Arial" w:eastAsia="Times New Roman" w:hAnsi="Arial" w:cs="Arial"/>
          <w:sz w:val="20"/>
          <w:szCs w:val="20"/>
          <w:lang w:eastAsia="ar-SA"/>
        </w:rPr>
        <w:t>; a</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bude-li zahájeno insolvenční řízení dle </w:t>
      </w:r>
      <w:r w:rsidRPr="002F46BD">
        <w:rPr>
          <w:rFonts w:ascii="Arial" w:eastAsia="Times New Roman" w:hAnsi="Arial" w:cs="Arial"/>
          <w:b/>
          <w:sz w:val="20"/>
          <w:szCs w:val="20"/>
          <w:lang w:eastAsia="ar-SA"/>
        </w:rPr>
        <w:t>zákona č. 182/2006 Sb., o úpadku a způsobech jeho řešení, v platném znění</w:t>
      </w:r>
      <w:r w:rsidRPr="002F46BD">
        <w:rPr>
          <w:rFonts w:ascii="Arial" w:eastAsia="Times New Roman" w:hAnsi="Arial" w:cs="Arial"/>
          <w:sz w:val="20"/>
          <w:szCs w:val="20"/>
          <w:lang w:eastAsia="ar-SA"/>
        </w:rPr>
        <w:t>, jehož předmětem bude úpadek nebo hrozící úpadek prodávajícího, prodávající je povinen tuto skutečnos</w:t>
      </w:r>
      <w:r w:rsidR="002346EB" w:rsidRPr="002F46BD">
        <w:rPr>
          <w:rFonts w:ascii="Arial" w:eastAsia="Times New Roman" w:hAnsi="Arial" w:cs="Arial"/>
          <w:sz w:val="20"/>
          <w:szCs w:val="20"/>
          <w:lang w:eastAsia="ar-SA"/>
        </w:rPr>
        <w:t>t oznámit neprodleně kupujícímu; a</w:t>
      </w:r>
    </w:p>
    <w:p w:rsidR="002346EB" w:rsidRPr="002F46BD"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2F46BD">
        <w:rPr>
          <w:rFonts w:ascii="Arial" w:hAnsi="Arial" w:cs="Arial"/>
          <w:sz w:val="20"/>
          <w:szCs w:val="20"/>
          <w:lang w:eastAsia="ar-SA"/>
        </w:rPr>
        <w:t xml:space="preserve">dojde-li ze strany prodávajícího k porušení ustanovení dle odst. </w:t>
      </w:r>
      <w:r w:rsidRPr="002F46BD">
        <w:rPr>
          <w:rFonts w:ascii="Arial" w:hAnsi="Arial" w:cs="Arial"/>
          <w:b/>
          <w:sz w:val="20"/>
          <w:szCs w:val="20"/>
          <w:lang w:eastAsia="ar-SA"/>
        </w:rPr>
        <w:t>10.8.</w:t>
      </w:r>
      <w:r w:rsidRPr="002F46BD">
        <w:rPr>
          <w:rFonts w:ascii="Arial" w:hAnsi="Arial" w:cs="Arial"/>
          <w:sz w:val="20"/>
          <w:szCs w:val="20"/>
          <w:lang w:eastAsia="ar-SA"/>
        </w:rPr>
        <w:t xml:space="preserve"> a </w:t>
      </w:r>
      <w:r w:rsidRPr="002F46BD">
        <w:rPr>
          <w:rFonts w:ascii="Arial" w:hAnsi="Arial" w:cs="Arial"/>
          <w:b/>
          <w:sz w:val="20"/>
          <w:szCs w:val="20"/>
          <w:lang w:eastAsia="ar-SA"/>
        </w:rPr>
        <w:t>10.9.</w:t>
      </w:r>
      <w:r w:rsidRPr="002F46BD">
        <w:rPr>
          <w:rFonts w:ascii="Arial" w:hAnsi="Arial" w:cs="Arial"/>
          <w:sz w:val="20"/>
          <w:szCs w:val="20"/>
          <w:lang w:eastAsia="ar-SA"/>
        </w:rPr>
        <w:t xml:space="preserve"> </w:t>
      </w:r>
      <w:r w:rsidRPr="002F46B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2F46BD"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2F46B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2F46BD"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2F46BD">
        <w:rPr>
          <w:rFonts w:ascii="Arial" w:hAnsi="Arial" w:cs="Arial"/>
          <w:sz w:val="20"/>
          <w:szCs w:val="20"/>
        </w:rPr>
        <w:t>Prodávající se zavazuje v rámci plnění této smlouvy nevyužívat v rozsahu vyšším než 10% ceny poddodavatele, který je:</w:t>
      </w:r>
    </w:p>
    <w:p w:rsidR="00125D00" w:rsidRPr="002F46BD" w:rsidRDefault="00125D00" w:rsidP="00125D00">
      <w:pPr>
        <w:pStyle w:val="CM1"/>
        <w:numPr>
          <w:ilvl w:val="0"/>
          <w:numId w:val="31"/>
        </w:numPr>
        <w:spacing w:before="200" w:after="200"/>
        <w:ind w:left="1134" w:hanging="425"/>
        <w:jc w:val="both"/>
        <w:rPr>
          <w:rFonts w:ascii="Arial" w:hAnsi="Arial" w:cs="Arial"/>
          <w:sz w:val="20"/>
          <w:szCs w:val="20"/>
        </w:rPr>
      </w:pPr>
      <w:r w:rsidRPr="002F46BD">
        <w:rPr>
          <w:rFonts w:ascii="Arial" w:hAnsi="Arial" w:cs="Arial"/>
          <w:sz w:val="20"/>
          <w:szCs w:val="20"/>
        </w:rPr>
        <w:t>fyzickou či právnickou osobou nebo subjektem či orgánem se sídlem v Rusku,</w:t>
      </w:r>
    </w:p>
    <w:p w:rsidR="00125D00" w:rsidRPr="002F46BD" w:rsidRDefault="00125D00" w:rsidP="00125D00">
      <w:pPr>
        <w:pStyle w:val="CM1"/>
        <w:numPr>
          <w:ilvl w:val="0"/>
          <w:numId w:val="31"/>
        </w:numPr>
        <w:spacing w:before="200" w:after="200"/>
        <w:ind w:left="1134" w:hanging="425"/>
        <w:jc w:val="both"/>
        <w:rPr>
          <w:rFonts w:ascii="Arial" w:hAnsi="Arial" w:cs="Arial"/>
          <w:sz w:val="20"/>
          <w:szCs w:val="20"/>
        </w:rPr>
      </w:pPr>
      <w:r w:rsidRPr="002F46BD">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2F46BD" w:rsidRDefault="00125D00" w:rsidP="00125D00">
      <w:pPr>
        <w:pStyle w:val="CM1"/>
        <w:numPr>
          <w:ilvl w:val="0"/>
          <w:numId w:val="31"/>
        </w:numPr>
        <w:spacing w:before="200" w:after="200"/>
        <w:ind w:left="1134" w:hanging="425"/>
        <w:jc w:val="both"/>
        <w:rPr>
          <w:rFonts w:ascii="Arial" w:hAnsi="Arial" w:cs="Arial"/>
          <w:sz w:val="20"/>
          <w:szCs w:val="20"/>
        </w:rPr>
      </w:pPr>
      <w:r w:rsidRPr="002F46BD">
        <w:rPr>
          <w:rFonts w:ascii="Arial" w:hAnsi="Arial" w:cs="Arial"/>
          <w:sz w:val="20"/>
          <w:szCs w:val="20"/>
        </w:rPr>
        <w:t>fyzickou nebo právnickou osobou, subjektem nebo orgánem, který jedná jménem nebo na pokyn některého ze subjektů uvedených v písmeni a) nebo b) tohoto odstavce.</w:t>
      </w:r>
    </w:p>
    <w:p w:rsidR="008F7AB1" w:rsidRPr="002F46BD" w:rsidRDefault="008F7AB1" w:rsidP="005535B8">
      <w:pPr>
        <w:pStyle w:val="Odstavecseseznamem"/>
        <w:widowControl w:val="0"/>
        <w:numPr>
          <w:ilvl w:val="0"/>
          <w:numId w:val="32"/>
        </w:numPr>
        <w:autoSpaceDE w:val="0"/>
        <w:autoSpaceDN w:val="0"/>
        <w:adjustRightInd w:val="0"/>
        <w:spacing w:before="120" w:after="240"/>
        <w:ind w:left="709" w:hanging="709"/>
        <w:jc w:val="both"/>
        <w:rPr>
          <w:rFonts w:ascii="Arial" w:hAnsi="Arial" w:cs="Arial"/>
          <w:sz w:val="20"/>
          <w:szCs w:val="20"/>
          <w:lang w:eastAsia="en-US"/>
        </w:rPr>
      </w:pPr>
      <w:r w:rsidRPr="002F46BD">
        <w:rPr>
          <w:rFonts w:ascii="Arial" w:hAnsi="Arial" w:cs="Arial"/>
          <w:sz w:val="20"/>
          <w:szCs w:val="20"/>
          <w:lang w:eastAsia="en-US"/>
        </w:rPr>
        <w:t xml:space="preserve">Ke změně ustanovení dle odst. </w:t>
      </w:r>
      <w:r w:rsidRPr="002F46BD">
        <w:rPr>
          <w:rFonts w:ascii="Arial" w:hAnsi="Arial" w:cs="Arial"/>
          <w:b/>
          <w:sz w:val="20"/>
          <w:szCs w:val="20"/>
          <w:lang w:val="cs-CZ" w:eastAsia="en-US"/>
        </w:rPr>
        <w:t>10.7</w:t>
      </w:r>
      <w:r w:rsidR="00C91D30" w:rsidRPr="002F46BD">
        <w:rPr>
          <w:rFonts w:ascii="Arial" w:hAnsi="Arial" w:cs="Arial"/>
          <w:b/>
          <w:sz w:val="20"/>
          <w:szCs w:val="20"/>
          <w:lang w:eastAsia="en-US"/>
        </w:rPr>
        <w:t>.</w:t>
      </w:r>
      <w:r w:rsidR="00C91D30" w:rsidRPr="002F46BD">
        <w:rPr>
          <w:rFonts w:ascii="Arial" w:hAnsi="Arial" w:cs="Arial"/>
          <w:b/>
          <w:sz w:val="20"/>
          <w:szCs w:val="20"/>
          <w:lang w:val="cs-CZ" w:eastAsia="en-US"/>
        </w:rPr>
        <w:t xml:space="preserve"> </w:t>
      </w:r>
      <w:r w:rsidRPr="002F46BD">
        <w:rPr>
          <w:rFonts w:ascii="Arial" w:hAnsi="Arial" w:cs="Arial"/>
          <w:b/>
          <w:sz w:val="20"/>
          <w:szCs w:val="20"/>
          <w:lang w:eastAsia="en-US"/>
        </w:rPr>
        <w:t>písm. g</w:t>
      </w:r>
      <w:r w:rsidRPr="002F46BD">
        <w:rPr>
          <w:rFonts w:ascii="Arial" w:hAnsi="Arial" w:cs="Arial"/>
          <w:b/>
          <w:sz w:val="20"/>
          <w:szCs w:val="20"/>
          <w:lang w:val="cs-CZ" w:eastAsia="en-US"/>
        </w:rPr>
        <w:t>)</w:t>
      </w:r>
      <w:r w:rsidRPr="002F46BD">
        <w:rPr>
          <w:rFonts w:ascii="Arial" w:hAnsi="Arial" w:cs="Arial"/>
          <w:sz w:val="20"/>
          <w:szCs w:val="20"/>
          <w:lang w:eastAsia="en-US"/>
        </w:rPr>
        <w:t xml:space="preserve"> a odst. </w:t>
      </w:r>
      <w:r w:rsidRPr="002F46BD">
        <w:rPr>
          <w:rFonts w:ascii="Arial" w:hAnsi="Arial" w:cs="Arial"/>
          <w:b/>
          <w:sz w:val="20"/>
          <w:szCs w:val="20"/>
          <w:lang w:val="cs-CZ" w:eastAsia="en-US"/>
        </w:rPr>
        <w:t>10.8</w:t>
      </w:r>
      <w:r w:rsidRPr="002F46BD">
        <w:rPr>
          <w:rFonts w:ascii="Arial" w:hAnsi="Arial" w:cs="Arial"/>
          <w:b/>
          <w:sz w:val="20"/>
          <w:szCs w:val="20"/>
          <w:lang w:eastAsia="en-US"/>
        </w:rPr>
        <w:t>.</w:t>
      </w:r>
      <w:r w:rsidRPr="002F46BD">
        <w:rPr>
          <w:rFonts w:ascii="Arial" w:hAnsi="Arial" w:cs="Arial"/>
          <w:sz w:val="20"/>
          <w:szCs w:val="20"/>
          <w:lang w:eastAsia="en-US"/>
        </w:rPr>
        <w:t xml:space="preserve"> a </w:t>
      </w:r>
      <w:r w:rsidR="00C91D30" w:rsidRPr="002F46BD">
        <w:rPr>
          <w:rFonts w:ascii="Arial" w:hAnsi="Arial" w:cs="Arial"/>
          <w:b/>
          <w:sz w:val="20"/>
          <w:szCs w:val="20"/>
          <w:lang w:eastAsia="en-US"/>
        </w:rPr>
        <w:t>1</w:t>
      </w:r>
      <w:r w:rsidR="00C91D30" w:rsidRPr="002F46BD">
        <w:rPr>
          <w:rFonts w:ascii="Arial" w:hAnsi="Arial" w:cs="Arial"/>
          <w:b/>
          <w:sz w:val="20"/>
          <w:szCs w:val="20"/>
          <w:lang w:val="cs-CZ" w:eastAsia="en-US"/>
        </w:rPr>
        <w:t>0</w:t>
      </w:r>
      <w:r w:rsidRPr="002F46BD">
        <w:rPr>
          <w:rFonts w:ascii="Arial" w:hAnsi="Arial" w:cs="Arial"/>
          <w:b/>
          <w:sz w:val="20"/>
          <w:szCs w:val="20"/>
          <w:lang w:eastAsia="en-US"/>
        </w:rPr>
        <w:t>.</w:t>
      </w:r>
      <w:r w:rsidRPr="002F46BD">
        <w:rPr>
          <w:rFonts w:ascii="Arial" w:hAnsi="Arial" w:cs="Arial"/>
          <w:b/>
          <w:sz w:val="20"/>
          <w:szCs w:val="20"/>
          <w:lang w:val="cs-CZ" w:eastAsia="en-US"/>
        </w:rPr>
        <w:t xml:space="preserve">9. </w:t>
      </w:r>
      <w:r w:rsidRPr="002F46BD">
        <w:rPr>
          <w:rFonts w:ascii="Arial" w:hAnsi="Arial" w:cs="Arial"/>
          <w:sz w:val="20"/>
          <w:szCs w:val="20"/>
          <w:lang w:eastAsia="en-US"/>
        </w:rPr>
        <w:t xml:space="preserve">může dojít pouze v rámci novelizace Nařízení Rady (EU) č. </w:t>
      </w:r>
      <w:r w:rsidRPr="002F46BD">
        <w:rPr>
          <w:rFonts w:ascii="Arial" w:hAnsi="Arial" w:cs="Arial"/>
          <w:sz w:val="20"/>
          <w:szCs w:val="20"/>
        </w:rPr>
        <w:t>833/2014 o omezujících opatřeních vzhledem k činnostem Ruska destabilizujícím situaci na Ukrajině, v aktuálním znění novely Nařízením Rady (EU) č. 2022/576</w:t>
      </w:r>
      <w:r w:rsidR="00C91D30" w:rsidRPr="002F46BD">
        <w:rPr>
          <w:rFonts w:ascii="Arial" w:hAnsi="Arial" w:cs="Arial"/>
          <w:sz w:val="20"/>
          <w:szCs w:val="20"/>
          <w:lang w:val="cs-CZ"/>
        </w:rPr>
        <w:t>,</w:t>
      </w:r>
      <w:r w:rsidRPr="002F46BD">
        <w:rPr>
          <w:rFonts w:ascii="Arial" w:hAnsi="Arial" w:cs="Arial"/>
          <w:sz w:val="20"/>
          <w:szCs w:val="20"/>
        </w:rPr>
        <w:t xml:space="preserve"> a </w:t>
      </w:r>
      <w:r w:rsidRPr="002F46BD">
        <w:rPr>
          <w:rFonts w:ascii="Arial" w:hAnsi="Arial" w:cs="Arial"/>
          <w:sz w:val="20"/>
          <w:szCs w:val="20"/>
          <w:lang w:eastAsia="en-US"/>
        </w:rPr>
        <w:t>to f</w:t>
      </w:r>
      <w:r w:rsidR="00B41581" w:rsidRPr="002F46BD">
        <w:rPr>
          <w:rFonts w:ascii="Arial" w:hAnsi="Arial" w:cs="Arial"/>
          <w:sz w:val="20"/>
          <w:szCs w:val="20"/>
          <w:lang w:eastAsia="en-US"/>
        </w:rPr>
        <w:t xml:space="preserve">ormou písemného dodatku k této </w:t>
      </w:r>
      <w:r w:rsidR="00B41581" w:rsidRPr="002F46BD">
        <w:rPr>
          <w:rFonts w:ascii="Arial" w:hAnsi="Arial" w:cs="Arial"/>
          <w:sz w:val="20"/>
          <w:szCs w:val="20"/>
          <w:lang w:val="cs-CZ" w:eastAsia="en-US"/>
        </w:rPr>
        <w:t>kupní smlouvě.</w:t>
      </w:r>
      <w:r w:rsidR="00B41581" w:rsidRPr="002F46BD">
        <w:rPr>
          <w:rFonts w:ascii="Arial" w:hAnsi="Arial" w:cs="Arial"/>
          <w:sz w:val="20"/>
          <w:szCs w:val="20"/>
          <w:lang w:eastAsia="en-US"/>
        </w:rPr>
        <w:t xml:space="preserve"> </w:t>
      </w:r>
    </w:p>
    <w:p w:rsidR="00AE6ED9" w:rsidRPr="002F46BD" w:rsidRDefault="00FE174D" w:rsidP="00C45D68">
      <w:pPr>
        <w:pStyle w:val="Zkladntextodsazen21"/>
        <w:widowControl w:val="0"/>
        <w:suppressAutoHyphens w:val="0"/>
        <w:spacing w:after="120"/>
        <w:ind w:firstLine="0"/>
        <w:jc w:val="center"/>
        <w:rPr>
          <w:rFonts w:ascii="Arial" w:hAnsi="Arial" w:cs="Arial"/>
          <w:b/>
          <w:sz w:val="20"/>
          <w:szCs w:val="20"/>
        </w:rPr>
      </w:pPr>
      <w:r w:rsidRPr="002F46BD">
        <w:rPr>
          <w:rFonts w:ascii="Arial" w:hAnsi="Arial" w:cs="Arial"/>
          <w:b/>
          <w:sz w:val="20"/>
          <w:szCs w:val="20"/>
        </w:rPr>
        <w:t>Článek 11</w:t>
      </w:r>
    </w:p>
    <w:p w:rsidR="00AE6ED9" w:rsidRPr="002F46BD"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2F46BD">
        <w:rPr>
          <w:rFonts w:ascii="Arial" w:hAnsi="Arial" w:cs="Arial"/>
          <w:sz w:val="20"/>
          <w:szCs w:val="20"/>
        </w:rPr>
        <w:t>Platnost a účinnost smlouvy</w:t>
      </w:r>
    </w:p>
    <w:p w:rsidR="00AE6ED9" w:rsidRPr="002F46BD"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Tato smlouva je vyhotovena v elektronické podobě, přičemž obě smluvní strany obdrží její elektronický originál.</w:t>
      </w:r>
    </w:p>
    <w:p w:rsidR="00AE6ED9" w:rsidRPr="002F46BD"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Smlouva je </w:t>
      </w:r>
      <w:r w:rsidRPr="002F46BD">
        <w:rPr>
          <w:rFonts w:ascii="Arial" w:eastAsia="Batang" w:hAnsi="Arial" w:cs="Arial"/>
          <w:b/>
          <w:sz w:val="20"/>
          <w:szCs w:val="20"/>
          <w:u w:val="single"/>
          <w:lang w:eastAsia="cs-CZ"/>
        </w:rPr>
        <w:t>platná</w:t>
      </w:r>
      <w:r w:rsidRPr="002F46BD">
        <w:rPr>
          <w:rFonts w:ascii="Arial" w:eastAsia="Batang" w:hAnsi="Arial" w:cs="Arial"/>
          <w:sz w:val="20"/>
          <w:szCs w:val="20"/>
          <w:lang w:eastAsia="cs-CZ"/>
        </w:rPr>
        <w:t xml:space="preserve"> dnem připojení platného uznávaného elektronického podpisu dle </w:t>
      </w:r>
      <w:r w:rsidRPr="002F46BD">
        <w:rPr>
          <w:rFonts w:ascii="Arial" w:eastAsia="Batang" w:hAnsi="Arial" w:cs="Arial"/>
          <w:b/>
          <w:bCs/>
          <w:sz w:val="20"/>
          <w:szCs w:val="20"/>
          <w:lang w:eastAsia="cs-CZ"/>
        </w:rPr>
        <w:t>zákona č. 297/2016 Sb., o službách vytvářejících důvěru pro elektronické transakce, ve znění pozdějších předpisů</w:t>
      </w:r>
      <w:r w:rsidRPr="002F46BD">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2F46BD" w:rsidRDefault="00AE6ED9" w:rsidP="005535B8">
      <w:pPr>
        <w:widowControl w:val="0"/>
        <w:numPr>
          <w:ilvl w:val="1"/>
          <w:numId w:val="26"/>
        </w:numPr>
        <w:tabs>
          <w:tab w:val="clear" w:pos="420"/>
        </w:tabs>
        <w:overflowPunct w:val="0"/>
        <w:autoSpaceDE w:val="0"/>
        <w:autoSpaceDN w:val="0"/>
        <w:adjustRightInd w:val="0"/>
        <w:spacing w:after="24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Smlouva je </w:t>
      </w:r>
      <w:r w:rsidRPr="002F46BD">
        <w:rPr>
          <w:rFonts w:ascii="Arial" w:eastAsia="Batang" w:hAnsi="Arial" w:cs="Arial"/>
          <w:b/>
          <w:sz w:val="20"/>
          <w:szCs w:val="20"/>
          <w:u w:val="single"/>
          <w:lang w:eastAsia="cs-CZ"/>
        </w:rPr>
        <w:t>účinná</w:t>
      </w:r>
      <w:r w:rsidRPr="002F46BD">
        <w:rPr>
          <w:rFonts w:ascii="Arial" w:eastAsia="Batang" w:hAnsi="Arial" w:cs="Arial"/>
          <w:sz w:val="20"/>
          <w:szCs w:val="20"/>
          <w:lang w:eastAsia="cs-CZ"/>
        </w:rPr>
        <w:t xml:space="preserve"> dnem jejího uveřejnění v Registru smluv. </w:t>
      </w:r>
    </w:p>
    <w:p w:rsidR="00AE6ED9" w:rsidRPr="002F46BD" w:rsidRDefault="00AE6ED9" w:rsidP="00CD30E6">
      <w:pPr>
        <w:widowControl w:val="0"/>
        <w:spacing w:before="120" w:after="120" w:line="240" w:lineRule="auto"/>
        <w:jc w:val="center"/>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Článek 12</w:t>
      </w:r>
    </w:p>
    <w:p w:rsidR="00AE6ED9" w:rsidRPr="002F46BD"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F46BD">
        <w:rPr>
          <w:rFonts w:ascii="Arial" w:eastAsia="Times New Roman" w:hAnsi="Arial" w:cs="Arial"/>
          <w:b/>
          <w:bCs/>
          <w:snapToGrid w:val="0"/>
          <w:sz w:val="20"/>
          <w:szCs w:val="20"/>
          <w:lang w:eastAsia="cs-CZ"/>
        </w:rPr>
        <w:t>Závěrečná ujednání</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Prodávající souhlasí se zveřejněním případných informací o této smlouvě dle </w:t>
      </w:r>
      <w:r w:rsidRPr="002F46BD">
        <w:rPr>
          <w:rFonts w:ascii="Arial" w:eastAsia="Times New Roman" w:hAnsi="Arial" w:cs="Arial"/>
          <w:b/>
          <w:bCs/>
          <w:sz w:val="20"/>
          <w:szCs w:val="20"/>
          <w:lang w:eastAsia="cs-CZ"/>
        </w:rPr>
        <w:t>zákona č. 106/1999 Sb. o svobodném přístupu k informacím, v jeho platném znění</w:t>
      </w:r>
      <w:r w:rsidRPr="002F46BD">
        <w:rPr>
          <w:rFonts w:ascii="Arial" w:eastAsia="Times New Roman" w:hAnsi="Arial" w:cs="Arial"/>
          <w:sz w:val="20"/>
          <w:szCs w:val="20"/>
          <w:lang w:eastAsia="cs-CZ"/>
        </w:rPr>
        <w:t xml:space="preserve">, či se zveřejněním </w:t>
      </w:r>
      <w:r w:rsidRPr="002F46BD">
        <w:rPr>
          <w:rFonts w:ascii="Arial" w:eastAsia="Times New Roman" w:hAnsi="Arial" w:cs="Arial"/>
          <w:sz w:val="20"/>
          <w:szCs w:val="20"/>
          <w:lang w:eastAsia="cs-CZ"/>
        </w:rPr>
        <w:lastRenderedPageBreak/>
        <w:t xml:space="preserve">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2F46BD">
        <w:rPr>
          <w:rFonts w:ascii="Arial" w:eastAsia="Times New Roman" w:hAnsi="Arial" w:cs="Arial"/>
          <w:b/>
          <w:bCs/>
          <w:sz w:val="20"/>
          <w:szCs w:val="20"/>
          <w:lang w:eastAsia="cs-CZ"/>
        </w:rPr>
        <w:t>§ 219 ZZVZ</w:t>
      </w:r>
      <w:r w:rsidRPr="002F46BD">
        <w:rPr>
          <w:rFonts w:ascii="Arial" w:eastAsia="Times New Roman" w:hAnsi="Arial" w:cs="Arial"/>
          <w:sz w:val="20"/>
          <w:szCs w:val="20"/>
          <w:lang w:eastAsia="cs-CZ"/>
        </w:rPr>
        <w:t xml:space="preserve"> a v Registru smluv dle </w:t>
      </w:r>
      <w:r w:rsidRPr="002F46BD">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F46BD">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2F46BD">
        <w:rPr>
          <w:rFonts w:ascii="Arial" w:eastAsia="Times New Roman" w:hAnsi="Arial" w:cs="Arial"/>
          <w:b/>
          <w:sz w:val="20"/>
          <w:szCs w:val="20"/>
          <w:lang w:eastAsia="cs-CZ"/>
        </w:rPr>
        <w:t>kupující</w:t>
      </w:r>
      <w:r w:rsidRPr="002F46BD">
        <w:rPr>
          <w:rFonts w:ascii="Arial" w:eastAsia="Times New Roman" w:hAnsi="Arial" w:cs="Arial"/>
          <w:sz w:val="20"/>
          <w:szCs w:val="20"/>
          <w:lang w:eastAsia="cs-CZ"/>
        </w:rPr>
        <w:t>.</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Batang" w:hAnsi="Arial" w:cs="Arial"/>
          <w:sz w:val="20"/>
          <w:szCs w:val="20"/>
          <w:lang w:eastAsia="cs-CZ"/>
        </w:rPr>
        <w:t xml:space="preserve">Prodávající není oprávněn postoupit pohledávku plynoucí z této smlouvy třetí osobě </w:t>
      </w:r>
      <w:r w:rsidRPr="002F46BD">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2F46BD">
        <w:rPr>
          <w:rFonts w:ascii="Arial" w:eastAsia="Times New Roman" w:hAnsi="Arial" w:cs="Arial"/>
          <w:sz w:val="20"/>
          <w:szCs w:val="20"/>
          <w:lang w:eastAsia="cs-CZ"/>
        </w:rPr>
        <w:t xml:space="preserve">Nestanoví-li smlouva jinak, </w:t>
      </w:r>
      <w:r w:rsidRPr="002F46BD">
        <w:rPr>
          <w:rFonts w:ascii="Arial" w:hAnsi="Arial" w:cs="Arial"/>
          <w:sz w:val="20"/>
          <w:szCs w:val="20"/>
        </w:rPr>
        <w:t xml:space="preserve">řídí se plnění této smlouvy příslušným </w:t>
      </w:r>
      <w:r w:rsidRPr="002F46BD">
        <w:rPr>
          <w:rFonts w:ascii="Arial" w:eastAsia="Times New Roman" w:hAnsi="Arial" w:cs="Arial"/>
          <w:b/>
          <w:bCs/>
          <w:sz w:val="20"/>
          <w:szCs w:val="20"/>
          <w:lang w:eastAsia="cs-CZ"/>
        </w:rPr>
        <w:t>zákonem č. 89/2012 Sb., v platném znění</w:t>
      </w:r>
      <w:r w:rsidRPr="002F46BD">
        <w:rPr>
          <w:rFonts w:ascii="Arial" w:hAnsi="Arial" w:cs="Arial"/>
          <w:sz w:val="20"/>
          <w:szCs w:val="20"/>
        </w:rPr>
        <w:t>.</w:t>
      </w:r>
    </w:p>
    <w:p w:rsidR="00AE6ED9" w:rsidRPr="002F46BD"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2F46BD">
        <w:rPr>
          <w:rFonts w:ascii="Arial" w:eastAsia="Times New Roman" w:hAnsi="Arial" w:cs="Arial"/>
          <w:sz w:val="20"/>
          <w:szCs w:val="20"/>
          <w:lang w:eastAsia="cs-CZ"/>
        </w:rPr>
        <w:t xml:space="preserve">Smluvní strany se dohodly, že na jejich vztah upravený touto smlouvou se dále neužijí ustanovení </w:t>
      </w:r>
      <w:r w:rsidRPr="002F46BD">
        <w:rPr>
          <w:rFonts w:ascii="Arial" w:eastAsia="Times New Roman" w:hAnsi="Arial" w:cs="Arial"/>
          <w:b/>
          <w:bCs/>
          <w:sz w:val="20"/>
          <w:szCs w:val="20"/>
          <w:lang w:eastAsia="cs-CZ"/>
        </w:rPr>
        <w:t>§ 1921, § 1978 odst. 2, § 2093, § 2099 odst. 2, § 2106 odst. 3, § 2111 a § 2112 OZ</w:t>
      </w:r>
      <w:r w:rsidRPr="002F46BD">
        <w:rPr>
          <w:rFonts w:ascii="Arial" w:eastAsia="Times New Roman" w:hAnsi="Arial" w:cs="Arial"/>
          <w:sz w:val="20"/>
          <w:szCs w:val="20"/>
          <w:lang w:eastAsia="cs-CZ"/>
        </w:rPr>
        <w:t>.</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2F46BD">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F46BD"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2F46BD"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hAnsi="Arial" w:cs="Arial"/>
          <w:sz w:val="20"/>
          <w:szCs w:val="20"/>
          <w:lang w:eastAsia="cs-CZ"/>
        </w:rPr>
        <w:t>Nedílnou součástí Smlouvy jsou následující přílohy:</w:t>
      </w:r>
    </w:p>
    <w:p w:rsidR="00AE6ED9" w:rsidRPr="002F46BD" w:rsidRDefault="00AE6ED9" w:rsidP="002D022F">
      <w:pPr>
        <w:pStyle w:val="slovanodst"/>
        <w:widowControl w:val="0"/>
        <w:numPr>
          <w:ilvl w:val="0"/>
          <w:numId w:val="29"/>
        </w:numPr>
        <w:tabs>
          <w:tab w:val="left" w:pos="567"/>
        </w:tabs>
        <w:jc w:val="both"/>
        <w:rPr>
          <w:rFonts w:cs="Arial"/>
          <w:sz w:val="20"/>
        </w:rPr>
      </w:pPr>
      <w:r w:rsidRPr="002F46BD">
        <w:rPr>
          <w:rFonts w:cs="Arial"/>
          <w:b/>
          <w:sz w:val="20"/>
        </w:rPr>
        <w:t>příloha A1</w:t>
      </w:r>
      <w:r w:rsidRPr="002F46BD">
        <w:rPr>
          <w:rFonts w:cs="Arial"/>
          <w:sz w:val="20"/>
        </w:rPr>
        <w:t xml:space="preserve"> </w:t>
      </w:r>
      <w:r w:rsidR="000A4440" w:rsidRPr="002F46BD">
        <w:rPr>
          <w:rFonts w:cs="Arial"/>
          <w:sz w:val="20"/>
        </w:rPr>
        <w:t>Technické podmínky – Rekapitul</w:t>
      </w:r>
      <w:r w:rsidR="003B2144" w:rsidRPr="002F46BD">
        <w:rPr>
          <w:rFonts w:cs="Arial"/>
          <w:sz w:val="20"/>
        </w:rPr>
        <w:t>ace splnění technických parametrů</w:t>
      </w:r>
    </w:p>
    <w:p w:rsidR="0055567C" w:rsidRPr="002F46BD" w:rsidRDefault="007C010B" w:rsidP="00931D1A">
      <w:pPr>
        <w:pStyle w:val="slovanodst"/>
        <w:widowControl w:val="0"/>
        <w:numPr>
          <w:ilvl w:val="0"/>
          <w:numId w:val="29"/>
        </w:numPr>
        <w:tabs>
          <w:tab w:val="left" w:pos="567"/>
        </w:tabs>
        <w:jc w:val="both"/>
        <w:rPr>
          <w:rFonts w:cs="Arial"/>
          <w:sz w:val="20"/>
        </w:rPr>
      </w:pPr>
      <w:r w:rsidRPr="002F46BD">
        <w:rPr>
          <w:rFonts w:cs="Arial"/>
          <w:b/>
          <w:sz w:val="20"/>
        </w:rPr>
        <w:t>příloha A2</w:t>
      </w:r>
      <w:r w:rsidR="00690ED0" w:rsidRPr="002F46BD">
        <w:rPr>
          <w:rFonts w:cs="Arial"/>
          <w:sz w:val="20"/>
        </w:rPr>
        <w:t xml:space="preserve"> Údaje, které jsou součástí ujednání a nebudou zveřejněny v Registru smluv</w:t>
      </w:r>
    </w:p>
    <w:p w:rsidR="00690ED0" w:rsidRPr="002F46BD" w:rsidRDefault="00690ED0" w:rsidP="00690ED0">
      <w:pPr>
        <w:pStyle w:val="slovanodst"/>
        <w:widowControl w:val="0"/>
        <w:numPr>
          <w:ilvl w:val="0"/>
          <w:numId w:val="0"/>
        </w:numPr>
        <w:tabs>
          <w:tab w:val="left" w:pos="567"/>
        </w:tabs>
        <w:ind w:left="680" w:hanging="680"/>
        <w:jc w:val="both"/>
        <w:rPr>
          <w:rFonts w:cs="Arial"/>
          <w:sz w:val="20"/>
        </w:rPr>
      </w:pPr>
    </w:p>
    <w:p w:rsidR="00931D1A" w:rsidRDefault="00931D1A" w:rsidP="00690ED0">
      <w:pPr>
        <w:pStyle w:val="slovanodst"/>
        <w:widowControl w:val="0"/>
        <w:numPr>
          <w:ilvl w:val="0"/>
          <w:numId w:val="0"/>
        </w:numPr>
        <w:tabs>
          <w:tab w:val="left" w:pos="567"/>
        </w:tabs>
        <w:ind w:left="680" w:hanging="680"/>
        <w:jc w:val="both"/>
        <w:rPr>
          <w:ins w:id="3"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4"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5"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6"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7"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8"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9"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0"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1"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2"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3"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4"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5"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6"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7" w:author="Janoušková Alena" w:date="2025-10-17T09:27:00Z"/>
          <w:rFonts w:cs="Arial"/>
          <w:sz w:val="20"/>
        </w:rPr>
      </w:pPr>
    </w:p>
    <w:p w:rsidR="00B05FC0" w:rsidRDefault="00B05FC0" w:rsidP="00690ED0">
      <w:pPr>
        <w:pStyle w:val="slovanodst"/>
        <w:widowControl w:val="0"/>
        <w:numPr>
          <w:ilvl w:val="0"/>
          <w:numId w:val="0"/>
        </w:numPr>
        <w:tabs>
          <w:tab w:val="left" w:pos="567"/>
        </w:tabs>
        <w:ind w:left="680" w:hanging="680"/>
        <w:jc w:val="both"/>
        <w:rPr>
          <w:ins w:id="18" w:author="Janoušková Alena" w:date="2025-10-17T09:27:00Z"/>
          <w:rFonts w:cs="Arial"/>
          <w:sz w:val="20"/>
        </w:rPr>
      </w:pPr>
    </w:p>
    <w:p w:rsidR="00B05FC0" w:rsidRPr="002F46BD" w:rsidRDefault="00B05FC0" w:rsidP="00690ED0">
      <w:pPr>
        <w:pStyle w:val="slovanodst"/>
        <w:widowControl w:val="0"/>
        <w:numPr>
          <w:ilvl w:val="0"/>
          <w:numId w:val="0"/>
        </w:numPr>
        <w:tabs>
          <w:tab w:val="left" w:pos="567"/>
        </w:tabs>
        <w:ind w:left="680" w:hanging="680"/>
        <w:jc w:val="both"/>
        <w:rPr>
          <w:rFonts w:cs="Arial"/>
          <w:sz w:val="20"/>
        </w:rPr>
      </w:pPr>
    </w:p>
    <w:p w:rsidR="00E97916" w:rsidRDefault="00E97916" w:rsidP="00E97916">
      <w:pPr>
        <w:widowControl w:val="0"/>
        <w:autoSpaceDE w:val="0"/>
        <w:autoSpaceDN w:val="0"/>
        <w:adjustRightInd w:val="0"/>
        <w:spacing w:before="120" w:after="120" w:line="240" w:lineRule="auto"/>
        <w:jc w:val="both"/>
        <w:rPr>
          <w:rFonts w:ascii="Arial" w:hAnsi="Arial" w:cs="Arial"/>
          <w:sz w:val="20"/>
        </w:rPr>
      </w:pPr>
      <w:r w:rsidRPr="002F46BD">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621927" w:rsidRPr="002F46BD" w:rsidRDefault="00621927" w:rsidP="00E97916">
      <w:pPr>
        <w:widowControl w:val="0"/>
        <w:autoSpaceDE w:val="0"/>
        <w:autoSpaceDN w:val="0"/>
        <w:adjustRightInd w:val="0"/>
        <w:spacing w:before="120" w:after="120" w:line="240" w:lineRule="auto"/>
        <w:jc w:val="both"/>
        <w:rPr>
          <w:rFonts w:ascii="Arial" w:hAnsi="Arial" w:cs="Arial"/>
          <w:sz w:val="20"/>
        </w:rPr>
      </w:pPr>
    </w:p>
    <w:tbl>
      <w:tblPr>
        <w:tblW w:w="0" w:type="auto"/>
        <w:tblInd w:w="108" w:type="dxa"/>
        <w:tblLook w:val="04A0" w:firstRow="1" w:lastRow="0" w:firstColumn="1" w:lastColumn="0" w:noHBand="0" w:noVBand="1"/>
      </w:tblPr>
      <w:tblGrid>
        <w:gridCol w:w="4764"/>
        <w:gridCol w:w="4199"/>
      </w:tblGrid>
      <w:tr w:rsidR="002F46BD" w:rsidRPr="002F46BD" w:rsidTr="00D34FD2">
        <w:tc>
          <w:tcPr>
            <w:tcW w:w="4764" w:type="dxa"/>
            <w:shd w:val="clear" w:color="auto" w:fill="auto"/>
          </w:tcPr>
          <w:p w:rsidR="00114FED" w:rsidRPr="002F46BD" w:rsidRDefault="00114FED" w:rsidP="00D34FD2">
            <w:pPr>
              <w:keepNext/>
              <w:widowControl w:val="0"/>
              <w:rPr>
                <w:rFonts w:ascii="Arial" w:hAnsi="Arial" w:cs="Arial"/>
                <w:sz w:val="20"/>
                <w:szCs w:val="20"/>
              </w:rPr>
            </w:pPr>
            <w:r w:rsidRPr="002F46BD">
              <w:rPr>
                <w:rFonts w:ascii="Arial" w:hAnsi="Arial" w:cs="Arial"/>
                <w:sz w:val="20"/>
                <w:szCs w:val="20"/>
              </w:rPr>
              <w:t>V …………………….. dne: viz podpis</w:t>
            </w:r>
          </w:p>
        </w:tc>
        <w:tc>
          <w:tcPr>
            <w:tcW w:w="4199" w:type="dxa"/>
            <w:shd w:val="clear" w:color="auto" w:fill="auto"/>
          </w:tcPr>
          <w:p w:rsidR="00114FED" w:rsidRPr="002F46BD" w:rsidRDefault="00114FED" w:rsidP="00D34FD2">
            <w:pPr>
              <w:keepNext/>
              <w:widowControl w:val="0"/>
              <w:rPr>
                <w:rFonts w:ascii="Arial" w:hAnsi="Arial" w:cs="Arial"/>
                <w:sz w:val="20"/>
                <w:szCs w:val="20"/>
              </w:rPr>
            </w:pPr>
            <w:r w:rsidRPr="002F46BD">
              <w:rPr>
                <w:rFonts w:ascii="Arial" w:hAnsi="Arial" w:cs="Arial"/>
                <w:sz w:val="20"/>
                <w:szCs w:val="20"/>
              </w:rPr>
              <w:t>V Jihlavě dne: viz podpis</w:t>
            </w:r>
          </w:p>
        </w:tc>
      </w:tr>
      <w:tr w:rsidR="00114FED" w:rsidRPr="002F46BD" w:rsidTr="00D34FD2">
        <w:trPr>
          <w:trHeight w:val="2716"/>
        </w:trPr>
        <w:tc>
          <w:tcPr>
            <w:tcW w:w="4764" w:type="dxa"/>
            <w:shd w:val="clear" w:color="auto" w:fill="auto"/>
          </w:tcPr>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Titul, jméno, příjmení a funkce osoby</w:t>
            </w:r>
          </w:p>
          <w:p w:rsidR="00114FED" w:rsidRPr="002F46BD" w:rsidRDefault="00114FED" w:rsidP="00D34FD2">
            <w:pPr>
              <w:widowControl w:val="0"/>
              <w:spacing w:after="0"/>
              <w:rPr>
                <w:rFonts w:ascii="Arial" w:hAnsi="Arial" w:cs="Arial"/>
                <w:sz w:val="16"/>
                <w:szCs w:val="16"/>
              </w:rPr>
            </w:pPr>
            <w:r w:rsidRPr="002F46BD">
              <w:rPr>
                <w:rFonts w:ascii="Arial" w:hAnsi="Arial" w:cs="Arial"/>
                <w:sz w:val="16"/>
                <w:szCs w:val="16"/>
              </w:rPr>
              <w:t>oprávněné jednat za zhotovitele</w:t>
            </w:r>
          </w:p>
        </w:tc>
        <w:tc>
          <w:tcPr>
            <w:tcW w:w="4199" w:type="dxa"/>
            <w:shd w:val="clear" w:color="auto" w:fill="auto"/>
          </w:tcPr>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 xml:space="preserve">Ing. Radovan Necid, ředitel organizace </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 xml:space="preserve">Krajská správa a údržba silnic Vysočiny, </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příspěvková organizace</w:t>
            </w:r>
          </w:p>
        </w:tc>
      </w:tr>
    </w:tbl>
    <w:p w:rsidR="00114FED" w:rsidRPr="002F46BD" w:rsidRDefault="00114FED" w:rsidP="00E97916">
      <w:pPr>
        <w:widowControl w:val="0"/>
        <w:autoSpaceDE w:val="0"/>
        <w:autoSpaceDN w:val="0"/>
        <w:adjustRightInd w:val="0"/>
        <w:spacing w:after="120" w:line="240" w:lineRule="auto"/>
        <w:jc w:val="both"/>
        <w:rPr>
          <w:rFonts w:ascii="Arial" w:hAnsi="Arial" w:cs="Arial"/>
          <w:sz w:val="20"/>
          <w:szCs w:val="20"/>
        </w:rPr>
      </w:pPr>
    </w:p>
    <w:p w:rsidR="00E97916" w:rsidRPr="002F46BD" w:rsidRDefault="00E97916" w:rsidP="00E97916">
      <w:pPr>
        <w:pStyle w:val="Odstavecseseznamem"/>
        <w:widowControl w:val="0"/>
        <w:autoSpaceDE w:val="0"/>
        <w:autoSpaceDN w:val="0"/>
        <w:adjustRightInd w:val="0"/>
        <w:spacing w:after="120"/>
        <w:jc w:val="both"/>
        <w:rPr>
          <w:rFonts w:ascii="Arial" w:hAnsi="Arial" w:cs="Arial"/>
          <w:sz w:val="20"/>
          <w:szCs w:val="20"/>
        </w:rPr>
      </w:pPr>
    </w:p>
    <w:p w:rsidR="00194726" w:rsidRPr="002F46BD" w:rsidRDefault="00194726">
      <w:r w:rsidRPr="002F46BD">
        <w:br w:type="page"/>
      </w:r>
    </w:p>
    <w:tbl>
      <w:tblPr>
        <w:tblW w:w="0" w:type="auto"/>
        <w:jc w:val="center"/>
        <w:tblLook w:val="04A0" w:firstRow="1" w:lastRow="0" w:firstColumn="1" w:lastColumn="0" w:noHBand="0" w:noVBand="1"/>
      </w:tblPr>
      <w:tblGrid>
        <w:gridCol w:w="8336"/>
        <w:gridCol w:w="222"/>
      </w:tblGrid>
      <w:tr w:rsidR="004D79C5" w:rsidRPr="002F46BD" w:rsidTr="00194726">
        <w:trPr>
          <w:jc w:val="center"/>
        </w:trPr>
        <w:tc>
          <w:tcPr>
            <w:tcW w:w="8336" w:type="dxa"/>
            <w:shd w:val="clear" w:color="auto" w:fill="auto"/>
          </w:tcPr>
          <w:p w:rsidR="00D35DBF" w:rsidRPr="002F46BD" w:rsidRDefault="00D35DBF" w:rsidP="00D35DBF">
            <w:pPr>
              <w:tabs>
                <w:tab w:val="left" w:pos="3620"/>
              </w:tabs>
              <w:jc w:val="right"/>
              <w:rPr>
                <w:rFonts w:ascii="Arial" w:hAnsi="Arial" w:cs="Arial"/>
                <w:sz w:val="20"/>
                <w:szCs w:val="20"/>
              </w:rPr>
            </w:pPr>
            <w:r w:rsidRPr="002F46BD">
              <w:rPr>
                <w:rFonts w:ascii="Arial" w:hAnsi="Arial" w:cs="Arial"/>
                <w:sz w:val="20"/>
                <w:szCs w:val="20"/>
              </w:rPr>
              <w:lastRenderedPageBreak/>
              <w:t>Příloha A1</w:t>
            </w:r>
          </w:p>
          <w:p w:rsidR="00D35DBF" w:rsidRPr="002F46BD" w:rsidRDefault="00D35DBF" w:rsidP="00D35DBF">
            <w:pPr>
              <w:spacing w:after="120" w:line="240" w:lineRule="auto"/>
              <w:jc w:val="center"/>
              <w:rPr>
                <w:rFonts w:ascii="Arial" w:hAnsi="Arial" w:cs="Arial"/>
                <w:b/>
                <w:sz w:val="20"/>
                <w:szCs w:val="20"/>
              </w:rPr>
            </w:pPr>
          </w:p>
          <w:p w:rsidR="00D35DBF" w:rsidRPr="002F46BD" w:rsidRDefault="00D35DBF" w:rsidP="00D35DBF">
            <w:pPr>
              <w:spacing w:after="120" w:line="240" w:lineRule="auto"/>
              <w:jc w:val="center"/>
              <w:rPr>
                <w:rFonts w:ascii="Arial" w:hAnsi="Arial" w:cs="Arial"/>
                <w:b/>
                <w:sz w:val="20"/>
                <w:szCs w:val="20"/>
              </w:rPr>
            </w:pPr>
            <w:r w:rsidRPr="002F46BD">
              <w:rPr>
                <w:rFonts w:ascii="Arial" w:hAnsi="Arial" w:cs="Arial"/>
                <w:b/>
                <w:sz w:val="20"/>
                <w:szCs w:val="20"/>
              </w:rPr>
              <w:t>Technické parametry a specifikace</w:t>
            </w:r>
          </w:p>
          <w:p w:rsidR="00D35DBF" w:rsidRPr="002F46BD" w:rsidRDefault="00D35DBF" w:rsidP="00D35DBF">
            <w:pPr>
              <w:spacing w:after="120" w:line="240" w:lineRule="auto"/>
              <w:jc w:val="center"/>
              <w:rPr>
                <w:rFonts w:ascii="Arial" w:hAnsi="Arial" w:cs="Arial"/>
                <w:i/>
                <w:sz w:val="20"/>
                <w:szCs w:val="20"/>
              </w:rPr>
            </w:pPr>
            <w:r w:rsidRPr="002F46BD">
              <w:rPr>
                <w:rFonts w:ascii="Arial" w:hAnsi="Arial" w:cs="Arial"/>
                <w:i/>
                <w:sz w:val="20"/>
                <w:szCs w:val="20"/>
              </w:rPr>
              <w:t>(budou vloženy podle nabídky před uzavřením smlouvy)</w:t>
            </w:r>
          </w:p>
          <w:p w:rsidR="00E2032C" w:rsidRPr="002F46BD" w:rsidRDefault="00E2032C"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2E3EB6" w:rsidRPr="005031B5" w:rsidRDefault="002E3EB6" w:rsidP="005031B5">
            <w:pPr>
              <w:widowControl w:val="0"/>
              <w:tabs>
                <w:tab w:val="left" w:pos="3620"/>
              </w:tabs>
              <w:jc w:val="right"/>
              <w:rPr>
                <w:rFonts w:ascii="Arial" w:hAnsi="Arial" w:cs="Arial"/>
                <w:sz w:val="20"/>
                <w:szCs w:val="20"/>
              </w:rPr>
            </w:pPr>
            <w:r w:rsidRPr="002F46BD">
              <w:rPr>
                <w:rFonts w:ascii="Arial" w:hAnsi="Arial" w:cs="Arial"/>
                <w:sz w:val="20"/>
                <w:szCs w:val="20"/>
              </w:rPr>
              <w:t xml:space="preserve">Příloha A2 </w:t>
            </w:r>
          </w:p>
          <w:p w:rsidR="00AA3848" w:rsidRPr="002F46BD" w:rsidRDefault="00AA3848" w:rsidP="00AA3848">
            <w:pPr>
              <w:widowControl w:val="0"/>
              <w:spacing w:before="120" w:after="120"/>
              <w:jc w:val="center"/>
              <w:rPr>
                <w:rFonts w:ascii="Arial" w:hAnsi="Arial" w:cs="Arial"/>
                <w:b/>
                <w:sz w:val="24"/>
                <w:szCs w:val="24"/>
              </w:rPr>
            </w:pPr>
            <w:r w:rsidRPr="002F46BD">
              <w:rPr>
                <w:rFonts w:ascii="Arial" w:hAnsi="Arial" w:cs="Arial"/>
                <w:b/>
                <w:sz w:val="24"/>
                <w:szCs w:val="24"/>
              </w:rPr>
              <w:t>Údaje, které jsou součástí ujednání a nebudou zveřejněny v Registru smluv:</w:t>
            </w:r>
          </w:p>
          <w:p w:rsidR="00AA3848" w:rsidRPr="002F46BD" w:rsidRDefault="00AA3848" w:rsidP="00AA3848">
            <w:pPr>
              <w:widowControl w:val="0"/>
              <w:spacing w:before="120" w:after="120"/>
              <w:jc w:val="center"/>
              <w:rPr>
                <w:rFonts w:ascii="Arial" w:hAnsi="Arial" w:cs="Arial"/>
                <w:b/>
                <w:sz w:val="20"/>
                <w:szCs w:val="20"/>
              </w:rPr>
            </w:pPr>
          </w:p>
          <w:p w:rsidR="00AA3848" w:rsidRPr="002F46BD" w:rsidRDefault="00AA3848" w:rsidP="00AA3848">
            <w:pPr>
              <w:widowControl w:val="0"/>
              <w:spacing w:before="120" w:after="120"/>
              <w:rPr>
                <w:rFonts w:ascii="Arial" w:eastAsia="Batang" w:hAnsi="Arial" w:cs="Arial"/>
                <w:sz w:val="20"/>
                <w:szCs w:val="20"/>
              </w:rPr>
            </w:pPr>
            <w:r w:rsidRPr="002F46BD">
              <w:rPr>
                <w:rFonts w:ascii="Arial" w:eastAsia="Batang" w:hAnsi="Arial" w:cs="Arial"/>
                <w:b/>
                <w:sz w:val="20"/>
                <w:szCs w:val="20"/>
              </w:rPr>
              <w:t>Krajská správa a údržba silnic Vysočiny, příspěvková organizace</w:t>
            </w:r>
          </w:p>
          <w:p w:rsidR="00AA3848" w:rsidRPr="002F46BD" w:rsidRDefault="00AA3848" w:rsidP="00AA3848">
            <w:pPr>
              <w:widowControl w:val="0"/>
              <w:spacing w:before="120" w:after="120"/>
              <w:rPr>
                <w:rFonts w:ascii="Arial" w:eastAsia="Batang" w:hAnsi="Arial" w:cs="Arial"/>
                <w:b/>
                <w:sz w:val="20"/>
                <w:szCs w:val="20"/>
              </w:rPr>
            </w:pPr>
            <w:r w:rsidRPr="002F46BD">
              <w:rPr>
                <w:rFonts w:ascii="Arial" w:eastAsia="Batang" w:hAnsi="Arial" w:cs="Arial"/>
                <w:sz w:val="20"/>
                <w:szCs w:val="20"/>
              </w:rPr>
              <w:t xml:space="preserve">IČO: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00090450</w:t>
            </w:r>
          </w:p>
          <w:p w:rsidR="00AA3848" w:rsidRPr="002F46BD" w:rsidRDefault="00AA3848" w:rsidP="00AA3848">
            <w:pPr>
              <w:widowControl w:val="0"/>
              <w:spacing w:before="120" w:after="120"/>
              <w:rPr>
                <w:rFonts w:ascii="Arial" w:eastAsia="Batang" w:hAnsi="Arial" w:cs="Arial"/>
                <w:b/>
                <w:sz w:val="20"/>
                <w:szCs w:val="20"/>
              </w:rPr>
            </w:pPr>
            <w:r w:rsidRPr="002F46BD">
              <w:rPr>
                <w:rFonts w:ascii="Arial" w:eastAsia="Batang" w:hAnsi="Arial" w:cs="Arial"/>
                <w:sz w:val="20"/>
                <w:szCs w:val="20"/>
              </w:rPr>
              <w:t xml:space="preserve">Číslo účtu: </w:t>
            </w:r>
            <w:r w:rsidRPr="002F46BD">
              <w:rPr>
                <w:rFonts w:ascii="Arial" w:eastAsia="Batang" w:hAnsi="Arial" w:cs="Arial"/>
                <w:sz w:val="20"/>
                <w:szCs w:val="20"/>
              </w:rPr>
              <w:tab/>
            </w:r>
            <w:r w:rsidRPr="002F46BD">
              <w:rPr>
                <w:rFonts w:ascii="Arial" w:eastAsia="Batang" w:hAnsi="Arial" w:cs="Arial"/>
                <w:sz w:val="20"/>
                <w:szCs w:val="20"/>
              </w:rPr>
              <w:tab/>
              <w:t>18330681/0100</w:t>
            </w:r>
          </w:p>
          <w:p w:rsidR="00AA3848" w:rsidRPr="002F46BD" w:rsidRDefault="00AA3848" w:rsidP="00AA3848">
            <w:pPr>
              <w:widowControl w:val="0"/>
              <w:spacing w:before="120" w:after="120"/>
              <w:rPr>
                <w:rFonts w:ascii="Arial" w:eastAsia="Batang" w:hAnsi="Arial" w:cs="Arial"/>
                <w:b/>
                <w:sz w:val="20"/>
                <w:szCs w:val="20"/>
              </w:rPr>
            </w:pP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 xml:space="preserve">Osobou pověřenou jednat jménem kupujícího ve věcech zpracování objednávky a k převzetí zboží je: </w:t>
            </w: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 xml:space="preserve">Jméno, příjmení: </w:t>
            </w:r>
            <w:r w:rsidRPr="002F46BD">
              <w:rPr>
                <w:rFonts w:ascii="Arial" w:hAnsi="Arial" w:cs="Arial"/>
                <w:sz w:val="20"/>
                <w:szCs w:val="20"/>
              </w:rPr>
              <w:tab/>
            </w:r>
            <w:r w:rsidRPr="002F46BD">
              <w:rPr>
                <w:rFonts w:ascii="Arial" w:hAnsi="Arial" w:cs="Arial"/>
                <w:bCs/>
                <w:sz w:val="20"/>
                <w:szCs w:val="20"/>
              </w:rPr>
              <w:t>…………………………….</w:t>
            </w:r>
            <w:r w:rsidRPr="002F46BD">
              <w:rPr>
                <w:rFonts w:ascii="Arial" w:hAnsi="Arial" w:cs="Arial"/>
                <w:sz w:val="20"/>
                <w:szCs w:val="20"/>
              </w:rPr>
              <w:t xml:space="preserve"> </w:t>
            </w: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telefon:</w:t>
            </w:r>
            <w:r w:rsidRPr="002F46BD">
              <w:rPr>
                <w:rFonts w:ascii="Arial" w:hAnsi="Arial" w:cs="Arial"/>
                <w:sz w:val="20"/>
                <w:szCs w:val="20"/>
              </w:rPr>
              <w:tab/>
            </w:r>
            <w:r w:rsidRPr="002F46BD">
              <w:rPr>
                <w:rFonts w:ascii="Arial" w:hAnsi="Arial" w:cs="Arial"/>
                <w:sz w:val="20"/>
                <w:szCs w:val="20"/>
              </w:rPr>
              <w:tab/>
              <w:t xml:space="preserve">             </w:t>
            </w:r>
            <w:r w:rsidRPr="002F46BD">
              <w:rPr>
                <w:rFonts w:ascii="Arial" w:hAnsi="Arial" w:cs="Arial"/>
                <w:bCs/>
                <w:sz w:val="20"/>
                <w:szCs w:val="20"/>
              </w:rPr>
              <w:t>…………………………….</w:t>
            </w: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 xml:space="preserve">e-mail: </w:t>
            </w:r>
            <w:r w:rsidRPr="002F46BD">
              <w:rPr>
                <w:rFonts w:ascii="Arial" w:hAnsi="Arial" w:cs="Arial"/>
                <w:sz w:val="20"/>
                <w:szCs w:val="20"/>
              </w:rPr>
              <w:tab/>
            </w:r>
            <w:r w:rsidRPr="002F46BD">
              <w:rPr>
                <w:rFonts w:ascii="Arial" w:hAnsi="Arial" w:cs="Arial"/>
                <w:sz w:val="20"/>
                <w:szCs w:val="20"/>
              </w:rPr>
              <w:tab/>
            </w:r>
            <w:r w:rsidRPr="002F46BD">
              <w:rPr>
                <w:rFonts w:ascii="Arial" w:hAnsi="Arial" w:cs="Arial"/>
                <w:sz w:val="20"/>
                <w:szCs w:val="20"/>
              </w:rPr>
              <w:tab/>
            </w:r>
            <w:r w:rsidRPr="002F46BD">
              <w:rPr>
                <w:rFonts w:ascii="Arial" w:hAnsi="Arial" w:cs="Arial"/>
                <w:bCs/>
                <w:sz w:val="20"/>
                <w:szCs w:val="20"/>
              </w:rPr>
              <w:t>…………………………….</w:t>
            </w:r>
          </w:p>
          <w:p w:rsidR="00AA3848" w:rsidRPr="002F46BD" w:rsidRDefault="00AA3848" w:rsidP="00AA3848">
            <w:pPr>
              <w:widowControl w:val="0"/>
              <w:pBdr>
                <w:bottom w:val="single" w:sz="4" w:space="1" w:color="auto"/>
              </w:pBdr>
              <w:spacing w:before="120" w:after="120" w:line="240" w:lineRule="auto"/>
              <w:rPr>
                <w:rFonts w:ascii="Arial" w:hAnsi="Arial" w:cs="Arial"/>
                <w:sz w:val="20"/>
                <w:szCs w:val="20"/>
              </w:rPr>
            </w:pPr>
          </w:p>
          <w:p w:rsidR="00AA3848" w:rsidRPr="002F46BD"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2F46BD">
              <w:rPr>
                <w:rFonts w:ascii="Arial" w:hAnsi="Arial" w:cs="Arial"/>
                <w:sz w:val="20"/>
                <w:szCs w:val="20"/>
              </w:rPr>
              <w:t>Uvedená osoba pověřená jednat jménem kupujícího je oprávněna k jednání za sebe pověřit zástupce.</w:t>
            </w:r>
          </w:p>
          <w:p w:rsidR="00AA3848" w:rsidRPr="002F46BD"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2F46BD"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2F46BD" w:rsidRDefault="00AA3848" w:rsidP="00AA3848">
            <w:pPr>
              <w:widowControl w:val="0"/>
              <w:spacing w:before="120" w:after="120"/>
              <w:rPr>
                <w:rFonts w:ascii="Arial" w:eastAsia="Batang" w:hAnsi="Arial" w:cs="Arial"/>
                <w:bCs/>
                <w:sz w:val="20"/>
                <w:szCs w:val="20"/>
              </w:rPr>
            </w:pPr>
          </w:p>
          <w:p w:rsidR="00AA3848" w:rsidRPr="002F46BD" w:rsidRDefault="00647D5C" w:rsidP="00AA3848">
            <w:pPr>
              <w:widowControl w:val="0"/>
              <w:spacing w:before="120" w:after="120"/>
              <w:rPr>
                <w:rFonts w:ascii="Arial" w:eastAsia="Batang" w:hAnsi="Arial" w:cs="Arial"/>
                <w:sz w:val="20"/>
                <w:szCs w:val="20"/>
              </w:rPr>
            </w:pPr>
            <w:r w:rsidRPr="002F46BD">
              <w:rPr>
                <w:rFonts w:ascii="Arial" w:eastAsia="Batang" w:hAnsi="Arial" w:cs="Arial"/>
                <w:b/>
                <w:bCs/>
                <w:sz w:val="20"/>
                <w:szCs w:val="20"/>
              </w:rPr>
              <w:t xml:space="preserve">Obchodní firma:          </w:t>
            </w:r>
            <w:r w:rsidR="00AA3848" w:rsidRPr="002F46BD">
              <w:rPr>
                <w:rFonts w:ascii="Arial" w:eastAsia="Batang" w:hAnsi="Arial" w:cs="Arial"/>
                <w:bCs/>
                <w:sz w:val="20"/>
                <w:szCs w:val="20"/>
              </w:rPr>
              <w:t>…………………………….</w:t>
            </w:r>
          </w:p>
          <w:p w:rsidR="00AA3848" w:rsidRPr="002F46BD" w:rsidRDefault="00AA3848" w:rsidP="00AA3848">
            <w:pPr>
              <w:widowControl w:val="0"/>
              <w:spacing w:before="120" w:after="120"/>
              <w:rPr>
                <w:rFonts w:ascii="Arial" w:eastAsia="Batang" w:hAnsi="Arial" w:cs="Arial"/>
                <w:sz w:val="20"/>
                <w:szCs w:val="20"/>
              </w:rPr>
            </w:pPr>
            <w:r w:rsidRPr="002F46BD">
              <w:rPr>
                <w:rFonts w:ascii="Arial" w:eastAsia="Batang" w:hAnsi="Arial" w:cs="Arial"/>
                <w:sz w:val="20"/>
                <w:szCs w:val="20"/>
              </w:rPr>
              <w:t>IČO:</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Cs/>
                <w:sz w:val="20"/>
                <w:szCs w:val="20"/>
              </w:rPr>
              <w:t>…………………………….</w:t>
            </w:r>
          </w:p>
          <w:p w:rsidR="00AA3848" w:rsidRPr="002F46BD" w:rsidRDefault="00AA3848" w:rsidP="00AA3848">
            <w:pPr>
              <w:widowControl w:val="0"/>
              <w:spacing w:before="120" w:after="120"/>
              <w:rPr>
                <w:rFonts w:ascii="Arial" w:eastAsia="Batang" w:hAnsi="Arial" w:cs="Arial"/>
                <w:sz w:val="20"/>
                <w:szCs w:val="20"/>
              </w:rPr>
            </w:pPr>
            <w:r w:rsidRPr="002F46BD">
              <w:rPr>
                <w:rFonts w:ascii="Arial" w:eastAsia="Batang" w:hAnsi="Arial" w:cs="Arial"/>
                <w:sz w:val="20"/>
                <w:szCs w:val="20"/>
              </w:rPr>
              <w:t xml:space="preserve">Číslo účtu: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Cs/>
                <w:sz w:val="20"/>
                <w:szCs w:val="20"/>
              </w:rPr>
              <w:t>…………………………….</w:t>
            </w:r>
          </w:p>
          <w:p w:rsidR="00AA3848" w:rsidRPr="002F46BD" w:rsidRDefault="00AA3848" w:rsidP="00AA3848">
            <w:pPr>
              <w:widowControl w:val="0"/>
              <w:spacing w:before="120" w:after="120"/>
              <w:rPr>
                <w:rFonts w:ascii="Arial" w:hAnsi="Arial" w:cs="Arial"/>
                <w:b/>
                <w:sz w:val="20"/>
                <w:szCs w:val="20"/>
              </w:rPr>
            </w:pPr>
          </w:p>
          <w:p w:rsidR="00AA3848" w:rsidRPr="002F46BD"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2F46BD">
              <w:rPr>
                <w:rFonts w:ascii="Arial" w:hAnsi="Arial" w:cs="Arial"/>
                <w:sz w:val="20"/>
                <w:szCs w:val="20"/>
              </w:rPr>
              <w:t xml:space="preserve">Osobou pověřenou jednat jménem prodávajícího ve věcech přijetí objednávky a k předání zboží: </w:t>
            </w:r>
          </w:p>
          <w:p w:rsidR="00AA3848" w:rsidRPr="002F46BD"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2F46BD">
              <w:rPr>
                <w:rFonts w:ascii="Arial" w:hAnsi="Arial" w:cs="Arial"/>
                <w:sz w:val="20"/>
                <w:szCs w:val="20"/>
              </w:rPr>
              <w:t xml:space="preserve">Jméno, příjmení: </w:t>
            </w:r>
            <w:r w:rsidRPr="002F46BD">
              <w:rPr>
                <w:rFonts w:ascii="Arial" w:hAnsi="Arial" w:cs="Arial"/>
                <w:sz w:val="20"/>
                <w:szCs w:val="20"/>
              </w:rPr>
              <w:tab/>
            </w:r>
            <w:r w:rsidRPr="002F46BD">
              <w:rPr>
                <w:rFonts w:ascii="Arial" w:hAnsi="Arial" w:cs="Arial"/>
                <w:bCs/>
                <w:sz w:val="20"/>
                <w:szCs w:val="20"/>
              </w:rPr>
              <w:t>…………………………….</w:t>
            </w:r>
          </w:p>
          <w:p w:rsidR="00AA3848" w:rsidRPr="002F46BD" w:rsidRDefault="00AA3848" w:rsidP="00AA3848">
            <w:pPr>
              <w:widowControl w:val="0"/>
              <w:autoSpaceDE w:val="0"/>
              <w:autoSpaceDN w:val="0"/>
              <w:adjustRightInd w:val="0"/>
              <w:spacing w:before="120" w:after="120" w:line="240" w:lineRule="auto"/>
              <w:ind w:hanging="709"/>
              <w:rPr>
                <w:rFonts w:ascii="Arial" w:eastAsia="Batang" w:hAnsi="Arial" w:cs="Arial"/>
                <w:bCs/>
                <w:sz w:val="20"/>
                <w:szCs w:val="20"/>
              </w:rPr>
            </w:pPr>
            <w:r w:rsidRPr="002F46BD">
              <w:rPr>
                <w:rFonts w:ascii="Arial" w:hAnsi="Arial" w:cs="Arial"/>
                <w:sz w:val="20"/>
                <w:szCs w:val="20"/>
              </w:rPr>
              <w:tab/>
              <w:t xml:space="preserve">telefon: </w:t>
            </w:r>
            <w:r w:rsidRPr="002F46BD">
              <w:rPr>
                <w:rFonts w:ascii="Arial" w:hAnsi="Arial" w:cs="Arial"/>
                <w:sz w:val="20"/>
                <w:szCs w:val="20"/>
              </w:rPr>
              <w:tab/>
              <w:t xml:space="preserve">            </w:t>
            </w:r>
            <w:r w:rsidRPr="002F46BD">
              <w:rPr>
                <w:rFonts w:ascii="Arial" w:eastAsia="Batang" w:hAnsi="Arial" w:cs="Arial"/>
                <w:bCs/>
                <w:sz w:val="20"/>
                <w:szCs w:val="20"/>
              </w:rPr>
              <w:t>…………………………….</w:t>
            </w:r>
          </w:p>
          <w:p w:rsidR="00AA3848" w:rsidRPr="002F46BD" w:rsidRDefault="00AA3848" w:rsidP="00AA3848">
            <w:pPr>
              <w:widowControl w:val="0"/>
              <w:autoSpaceDE w:val="0"/>
              <w:autoSpaceDN w:val="0"/>
              <w:adjustRightInd w:val="0"/>
              <w:spacing w:before="120" w:after="120" w:line="240" w:lineRule="auto"/>
              <w:rPr>
                <w:rFonts w:ascii="Arial" w:hAnsi="Arial" w:cs="Arial"/>
                <w:sz w:val="20"/>
                <w:szCs w:val="20"/>
              </w:rPr>
            </w:pPr>
            <w:r w:rsidRPr="002F46BD">
              <w:rPr>
                <w:rFonts w:ascii="Arial" w:hAnsi="Arial" w:cs="Arial"/>
                <w:sz w:val="20"/>
                <w:szCs w:val="20"/>
              </w:rPr>
              <w:t xml:space="preserve">e-mail: </w:t>
            </w:r>
            <w:r w:rsidRPr="002F46BD">
              <w:rPr>
                <w:rFonts w:ascii="Arial" w:hAnsi="Arial" w:cs="Arial"/>
                <w:sz w:val="20"/>
                <w:szCs w:val="20"/>
              </w:rPr>
              <w:tab/>
            </w:r>
            <w:r w:rsidRPr="002F46BD">
              <w:rPr>
                <w:rFonts w:ascii="Arial" w:hAnsi="Arial" w:cs="Arial"/>
                <w:sz w:val="20"/>
                <w:szCs w:val="20"/>
              </w:rPr>
              <w:tab/>
              <w:t xml:space="preserve">            </w:t>
            </w:r>
            <w:r w:rsidRPr="002F46BD">
              <w:rPr>
                <w:rFonts w:ascii="Arial" w:eastAsia="Batang" w:hAnsi="Arial" w:cs="Arial"/>
                <w:bCs/>
                <w:sz w:val="20"/>
                <w:szCs w:val="20"/>
              </w:rPr>
              <w:t>…………………………….</w:t>
            </w:r>
          </w:p>
          <w:p w:rsidR="00AA3848" w:rsidRPr="002F46BD" w:rsidRDefault="00AA3848" w:rsidP="00AA3848">
            <w:pPr>
              <w:widowControl w:val="0"/>
              <w:spacing w:before="120" w:after="120"/>
              <w:jc w:val="both"/>
              <w:rPr>
                <w:rFonts w:ascii="Arial" w:eastAsia="Batang" w:hAnsi="Arial" w:cs="Arial"/>
                <w:sz w:val="20"/>
                <w:szCs w:val="20"/>
              </w:rPr>
            </w:pPr>
          </w:p>
          <w:p w:rsidR="00AA3848" w:rsidRPr="002F46BD" w:rsidRDefault="00AA3848" w:rsidP="00AA3848">
            <w:pPr>
              <w:widowControl w:val="0"/>
              <w:spacing w:before="120" w:after="120"/>
              <w:jc w:val="both"/>
              <w:rPr>
                <w:rFonts w:ascii="Arial" w:hAnsi="Arial" w:cs="Arial"/>
                <w:sz w:val="20"/>
                <w:szCs w:val="20"/>
              </w:rPr>
            </w:pPr>
            <w:r w:rsidRPr="002F46BD">
              <w:rPr>
                <w:rFonts w:ascii="Arial" w:eastAsia="Batang" w:hAnsi="Arial" w:cs="Arial"/>
                <w:sz w:val="20"/>
                <w:szCs w:val="20"/>
              </w:rPr>
              <w:t>Uvedená o</w:t>
            </w:r>
            <w:r w:rsidRPr="002F46BD">
              <w:rPr>
                <w:rFonts w:ascii="Arial" w:hAnsi="Arial" w:cs="Arial"/>
                <w:sz w:val="20"/>
                <w:szCs w:val="20"/>
              </w:rPr>
              <w:t>soba pověřená jednat jménem prodávajícího je oprávněna k jednání za sebe pověřit zástupce.</w:t>
            </w:r>
          </w:p>
          <w:p w:rsidR="004D79C5" w:rsidRPr="002F46BD"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2F46BD"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2F46BD" w:rsidRDefault="009366FB" w:rsidP="005031B5">
      <w:pPr>
        <w:widowControl w:val="0"/>
        <w:tabs>
          <w:tab w:val="left" w:pos="3620"/>
        </w:tabs>
        <w:rPr>
          <w:rFonts w:ascii="Arial" w:hAnsi="Arial" w:cs="Arial"/>
          <w:sz w:val="20"/>
          <w:szCs w:val="20"/>
        </w:rPr>
      </w:pPr>
    </w:p>
    <w:sectPr w:rsidR="009366FB" w:rsidRPr="002F46BD"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8FC" w:rsidRDefault="008738F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174F6B">
      <w:rPr>
        <w:rFonts w:ascii="Arial" w:hAnsi="Arial" w:cs="Arial"/>
        <w:noProof/>
        <w:sz w:val="16"/>
        <w:szCs w:val="16"/>
      </w:rPr>
      <w:t>1</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174F6B">
      <w:rPr>
        <w:rFonts w:ascii="Arial" w:hAnsi="Arial" w:cs="Arial"/>
        <w:noProof/>
        <w:sz w:val="16"/>
        <w:szCs w:val="16"/>
      </w:rPr>
      <w:t>10</w:t>
    </w:r>
    <w:r w:rsidRPr="00EB0501">
      <w:rPr>
        <w:rFonts w:ascii="Arial" w:hAnsi="Arial" w:cs="Arial"/>
        <w:b w:val="0"/>
        <w:sz w:val="16"/>
        <w:szCs w:val="16"/>
      </w:rPr>
      <w:fldChar w:fldCharType="end"/>
    </w:r>
  </w:p>
  <w:p w:rsidR="00E97916" w:rsidRDefault="00E97916" w:rsidP="00E97916">
    <w:pPr>
      <w:pStyle w:val="Zpat"/>
      <w:jc w:val="right"/>
    </w:pPr>
  </w:p>
  <w:p w:rsidR="00634773" w:rsidRPr="00E97916" w:rsidRDefault="00634773" w:rsidP="00E9791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8FC" w:rsidRDefault="008738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8FC" w:rsidRDefault="008738F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8240" behindDoc="1" locked="0" layoutInCell="1" allowOverlap="1" wp14:anchorId="4B5F09D9" wp14:editId="1809B369">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C825AA">
      <w:rPr>
        <w:rFonts w:ascii="Arial" w:hAnsi="Arial" w:cs="Arial"/>
        <w:b/>
        <w:sz w:val="16"/>
        <w:szCs w:val="16"/>
      </w:rPr>
      <w:t>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rsidTr="007B57B6">
      <w:trPr>
        <w:trHeight w:val="424"/>
      </w:trPr>
      <w:tc>
        <w:tcPr>
          <w:tcW w:w="5353" w:type="dxa"/>
        </w:tcPr>
        <w:p w:rsidR="00626C9F" w:rsidRPr="00626C9F" w:rsidRDefault="00626C9F" w:rsidP="00626C9F">
          <w:pPr>
            <w:rPr>
              <w:rFonts w:ascii="Arial" w:hAnsi="Arial" w:cs="Arial"/>
              <w:b/>
              <w:bCs/>
              <w:sz w:val="16"/>
              <w:szCs w:val="16"/>
            </w:rPr>
          </w:pPr>
          <w:r w:rsidRPr="00626C9F">
            <w:rPr>
              <w:rFonts w:ascii="Arial" w:hAnsi="Arial" w:cs="Arial"/>
              <w:b/>
              <w:bCs/>
              <w:sz w:val="16"/>
              <w:szCs w:val="16"/>
            </w:rPr>
            <w:t>Vysokozdvižný</w:t>
          </w:r>
          <w:r w:rsidR="00CB79B8">
            <w:rPr>
              <w:rFonts w:ascii="Arial" w:hAnsi="Arial" w:cs="Arial"/>
              <w:b/>
              <w:bCs/>
              <w:sz w:val="16"/>
              <w:szCs w:val="16"/>
            </w:rPr>
            <w:t xml:space="preserve"> vozík </w:t>
          </w:r>
          <w:bookmarkStart w:id="0" w:name="_GoBack"/>
          <w:bookmarkEnd w:id="0"/>
          <w:r w:rsidR="00664E48">
            <w:rPr>
              <w:rFonts w:ascii="Arial" w:hAnsi="Arial" w:cs="Arial"/>
              <w:b/>
              <w:bCs/>
              <w:sz w:val="16"/>
              <w:szCs w:val="16"/>
            </w:rPr>
            <w:t xml:space="preserve"> </w:t>
          </w:r>
          <w:r w:rsidR="00CB79B8">
            <w:rPr>
              <w:rFonts w:ascii="Arial" w:hAnsi="Arial" w:cs="Arial"/>
              <w:b/>
              <w:bCs/>
              <w:sz w:val="16"/>
              <w:szCs w:val="16"/>
            </w:rPr>
            <w:t>2,5 t</w:t>
          </w:r>
          <w:r w:rsidR="003A7CF3">
            <w:rPr>
              <w:rFonts w:ascii="Arial" w:hAnsi="Arial" w:cs="Arial"/>
              <w:b/>
              <w:bCs/>
              <w:sz w:val="16"/>
              <w:szCs w:val="16"/>
            </w:rPr>
            <w:t xml:space="preserve"> – 3,5</w:t>
          </w:r>
          <w:r w:rsidR="008738FC">
            <w:rPr>
              <w:rFonts w:ascii="Arial" w:hAnsi="Arial" w:cs="Arial"/>
              <w:b/>
              <w:bCs/>
              <w:sz w:val="16"/>
              <w:szCs w:val="16"/>
            </w:rPr>
            <w:t xml:space="preserve"> </w:t>
          </w:r>
          <w:r w:rsidR="003A7CF3">
            <w:rPr>
              <w:rFonts w:ascii="Arial" w:hAnsi="Arial" w:cs="Arial"/>
              <w:b/>
              <w:bCs/>
              <w:sz w:val="16"/>
              <w:szCs w:val="16"/>
            </w:rPr>
            <w:t>t</w:t>
          </w:r>
          <w:r w:rsidR="00CB79B8">
            <w:rPr>
              <w:rFonts w:ascii="Arial" w:hAnsi="Arial" w:cs="Arial"/>
              <w:b/>
              <w:bCs/>
              <w:sz w:val="16"/>
              <w:szCs w:val="16"/>
            </w:rPr>
            <w:t>, CM Třebíč</w:t>
          </w:r>
        </w:p>
        <w:p w:rsidR="003B5456" w:rsidRPr="00C42442" w:rsidRDefault="003B5456" w:rsidP="00AB06B8">
          <w:pPr>
            <w:spacing w:before="120" w:after="240"/>
            <w:rPr>
              <w:rFonts w:ascii="Arial" w:hAnsi="Arial" w:cs="Arial"/>
              <w:b/>
              <w:sz w:val="16"/>
              <w:szCs w:val="16"/>
            </w:rPr>
          </w:pPr>
        </w:p>
      </w:tc>
      <w:tc>
        <w:tcPr>
          <w:tcW w:w="3858" w:type="dxa"/>
        </w:tcPr>
        <w:p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p>
        <w:p w:rsidR="003B5456" w:rsidRPr="00C42442" w:rsidRDefault="003B5456" w:rsidP="00D77D51">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3B5456" w:rsidRDefault="003B5456" w:rsidP="00E97916">
    <w:pPr>
      <w:pStyle w:val="Zhlav"/>
      <w:pBdr>
        <w:top w:val="single" w:sz="4" w:space="1" w:color="auto"/>
      </w:pBdr>
      <w:spacing w:before="120"/>
      <w:rPr>
        <w:rFonts w:ascii="Arial" w:hAnsi="Arial" w:cs="Arial"/>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8FC" w:rsidRDefault="008738F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1BC47122"/>
    <w:lvl w:ilvl="0" w:tplc="8E6658DA">
      <w:start w:val="1"/>
      <w:numFmt w:val="ordinal"/>
      <w:lvlText w:val="9.%1"/>
      <w:lvlJc w:val="left"/>
      <w:pPr>
        <w:ind w:left="502" w:hanging="360"/>
      </w:pPr>
      <w:rPr>
        <w:rFonts w:hint="default"/>
        <w:b/>
        <w:color w:val="auto"/>
        <w:sz w:val="20"/>
        <w:szCs w:val="20"/>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AE44EA7"/>
    <w:multiLevelType w:val="hybridMultilevel"/>
    <w:tmpl w:val="6386720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4A91ACC"/>
    <w:multiLevelType w:val="hybridMultilevel"/>
    <w:tmpl w:val="C3702706"/>
    <w:lvl w:ilvl="0" w:tplc="8ABE0684">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3"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C073D9B"/>
    <w:multiLevelType w:val="hybridMultilevel"/>
    <w:tmpl w:val="2F7E745C"/>
    <w:lvl w:ilvl="0" w:tplc="67DE4E58">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7"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2"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6"/>
  </w:num>
  <w:num w:numId="2">
    <w:abstractNumId w:val="19"/>
  </w:num>
  <w:num w:numId="3">
    <w:abstractNumId w:val="14"/>
  </w:num>
  <w:num w:numId="4">
    <w:abstractNumId w:val="13"/>
  </w:num>
  <w:num w:numId="5">
    <w:abstractNumId w:val="17"/>
  </w:num>
  <w:num w:numId="6">
    <w:abstractNumId w:val="18"/>
  </w:num>
  <w:num w:numId="7">
    <w:abstractNumId w:val="29"/>
  </w:num>
  <w:num w:numId="8">
    <w:abstractNumId w:val="1"/>
  </w:num>
  <w:num w:numId="9">
    <w:abstractNumId w:val="12"/>
  </w:num>
  <w:num w:numId="10">
    <w:abstractNumId w:val="23"/>
  </w:num>
  <w:num w:numId="11">
    <w:abstractNumId w:val="28"/>
  </w:num>
  <w:num w:numId="12">
    <w:abstractNumId w:val="2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3"/>
  </w:num>
  <w:num w:numId="18">
    <w:abstractNumId w:val="15"/>
  </w:num>
  <w:num w:numId="19">
    <w:abstractNumId w:val="25"/>
  </w:num>
  <w:num w:numId="20">
    <w:abstractNumId w:val="26"/>
  </w:num>
  <w:num w:numId="21">
    <w:abstractNumId w:val="4"/>
  </w:num>
  <w:num w:numId="22">
    <w:abstractNumId w:val="27"/>
  </w:num>
  <w:num w:numId="23">
    <w:abstractNumId w:val="7"/>
  </w:num>
  <w:num w:numId="24">
    <w:abstractNumId w:val="30"/>
  </w:num>
  <w:num w:numId="25">
    <w:abstractNumId w:val="0"/>
  </w:num>
  <w:num w:numId="26">
    <w:abstractNumId w:val="22"/>
  </w:num>
  <w:num w:numId="27">
    <w:abstractNumId w:val="2"/>
  </w:num>
  <w:num w:numId="28">
    <w:abstractNumId w:val="20"/>
  </w:num>
  <w:num w:numId="29">
    <w:abstractNumId w:val="32"/>
  </w:num>
  <w:num w:numId="30">
    <w:abstractNumId w:val="24"/>
  </w:num>
  <w:num w:numId="31">
    <w:abstractNumId w:val="6"/>
  </w:num>
  <w:num w:numId="32">
    <w:abstractNumId w:val="9"/>
  </w:num>
  <w:num w:numId="33">
    <w:abstractNumId w:val="31"/>
  </w:num>
  <w:num w:numId="34">
    <w:abstractNumId w:val="8"/>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oušková Alena">
    <w15:presenceInfo w15:providerId="AD" w15:userId="S-1-5-21-1547814083-1834688084-2493830544-4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073AE"/>
    <w:rsid w:val="0001759A"/>
    <w:rsid w:val="00027DCD"/>
    <w:rsid w:val="00035B48"/>
    <w:rsid w:val="000404D7"/>
    <w:rsid w:val="00043F34"/>
    <w:rsid w:val="000542B9"/>
    <w:rsid w:val="0006461C"/>
    <w:rsid w:val="00074139"/>
    <w:rsid w:val="00077628"/>
    <w:rsid w:val="00077C85"/>
    <w:rsid w:val="00086FFE"/>
    <w:rsid w:val="000A4440"/>
    <w:rsid w:val="000A496A"/>
    <w:rsid w:val="000A6E08"/>
    <w:rsid w:val="000B5900"/>
    <w:rsid w:val="000C3978"/>
    <w:rsid w:val="000C779B"/>
    <w:rsid w:val="000D3A0E"/>
    <w:rsid w:val="00101BD7"/>
    <w:rsid w:val="0011420F"/>
    <w:rsid w:val="00114FED"/>
    <w:rsid w:val="00125D00"/>
    <w:rsid w:val="0013457C"/>
    <w:rsid w:val="0014606C"/>
    <w:rsid w:val="001620DB"/>
    <w:rsid w:val="001736C2"/>
    <w:rsid w:val="00174F6B"/>
    <w:rsid w:val="00182F47"/>
    <w:rsid w:val="00183049"/>
    <w:rsid w:val="001854F9"/>
    <w:rsid w:val="00187BA0"/>
    <w:rsid w:val="001942E7"/>
    <w:rsid w:val="00194726"/>
    <w:rsid w:val="001B6CF6"/>
    <w:rsid w:val="001E1758"/>
    <w:rsid w:val="001F2360"/>
    <w:rsid w:val="0020681C"/>
    <w:rsid w:val="00206BE5"/>
    <w:rsid w:val="00207516"/>
    <w:rsid w:val="002160BA"/>
    <w:rsid w:val="00220169"/>
    <w:rsid w:val="00231CE2"/>
    <w:rsid w:val="002346EB"/>
    <w:rsid w:val="00236DE7"/>
    <w:rsid w:val="00242D2A"/>
    <w:rsid w:val="00243008"/>
    <w:rsid w:val="00244ED3"/>
    <w:rsid w:val="00257867"/>
    <w:rsid w:val="00265E4A"/>
    <w:rsid w:val="00274DAF"/>
    <w:rsid w:val="002813B3"/>
    <w:rsid w:val="002872FA"/>
    <w:rsid w:val="00293F7F"/>
    <w:rsid w:val="00294C35"/>
    <w:rsid w:val="002A0282"/>
    <w:rsid w:val="002A3EC4"/>
    <w:rsid w:val="002D022F"/>
    <w:rsid w:val="002D69FF"/>
    <w:rsid w:val="002E3EB6"/>
    <w:rsid w:val="002F46BD"/>
    <w:rsid w:val="0031531E"/>
    <w:rsid w:val="00324CA5"/>
    <w:rsid w:val="00325B01"/>
    <w:rsid w:val="00351928"/>
    <w:rsid w:val="003549B0"/>
    <w:rsid w:val="00362CEC"/>
    <w:rsid w:val="00363B4B"/>
    <w:rsid w:val="00371868"/>
    <w:rsid w:val="00384589"/>
    <w:rsid w:val="00393C38"/>
    <w:rsid w:val="003A569C"/>
    <w:rsid w:val="003A7CF3"/>
    <w:rsid w:val="003B2144"/>
    <w:rsid w:val="003B3838"/>
    <w:rsid w:val="003B5456"/>
    <w:rsid w:val="003C1AE6"/>
    <w:rsid w:val="003E4781"/>
    <w:rsid w:val="00406785"/>
    <w:rsid w:val="00406A88"/>
    <w:rsid w:val="004125D6"/>
    <w:rsid w:val="00413A41"/>
    <w:rsid w:val="00432E5A"/>
    <w:rsid w:val="00447E96"/>
    <w:rsid w:val="004512A0"/>
    <w:rsid w:val="00453019"/>
    <w:rsid w:val="0047195D"/>
    <w:rsid w:val="004839E2"/>
    <w:rsid w:val="004B5419"/>
    <w:rsid w:val="004D79C5"/>
    <w:rsid w:val="004F5CCC"/>
    <w:rsid w:val="004F62FE"/>
    <w:rsid w:val="0050210B"/>
    <w:rsid w:val="005031B5"/>
    <w:rsid w:val="005103D2"/>
    <w:rsid w:val="005302EA"/>
    <w:rsid w:val="00532947"/>
    <w:rsid w:val="00536234"/>
    <w:rsid w:val="00536D93"/>
    <w:rsid w:val="005475EA"/>
    <w:rsid w:val="00550CE6"/>
    <w:rsid w:val="005535B8"/>
    <w:rsid w:val="00554F83"/>
    <w:rsid w:val="0055567C"/>
    <w:rsid w:val="005573EA"/>
    <w:rsid w:val="00574521"/>
    <w:rsid w:val="00575434"/>
    <w:rsid w:val="0058374C"/>
    <w:rsid w:val="00586648"/>
    <w:rsid w:val="005908FA"/>
    <w:rsid w:val="00591E78"/>
    <w:rsid w:val="005A2E7E"/>
    <w:rsid w:val="005B197F"/>
    <w:rsid w:val="005B5A24"/>
    <w:rsid w:val="005D6FBF"/>
    <w:rsid w:val="005E6D84"/>
    <w:rsid w:val="005F0E23"/>
    <w:rsid w:val="00602D66"/>
    <w:rsid w:val="006049E3"/>
    <w:rsid w:val="00606A91"/>
    <w:rsid w:val="00621927"/>
    <w:rsid w:val="00626C9F"/>
    <w:rsid w:val="00634773"/>
    <w:rsid w:val="0063508D"/>
    <w:rsid w:val="00641292"/>
    <w:rsid w:val="00647D5C"/>
    <w:rsid w:val="006563E7"/>
    <w:rsid w:val="0065661A"/>
    <w:rsid w:val="0065678D"/>
    <w:rsid w:val="00657193"/>
    <w:rsid w:val="00657A49"/>
    <w:rsid w:val="00664E48"/>
    <w:rsid w:val="00690593"/>
    <w:rsid w:val="00690ED0"/>
    <w:rsid w:val="00694B1E"/>
    <w:rsid w:val="006C25BD"/>
    <w:rsid w:val="006C58C3"/>
    <w:rsid w:val="006D054F"/>
    <w:rsid w:val="006D5B79"/>
    <w:rsid w:val="006E084E"/>
    <w:rsid w:val="006E3C47"/>
    <w:rsid w:val="006E79D6"/>
    <w:rsid w:val="0072114F"/>
    <w:rsid w:val="00722386"/>
    <w:rsid w:val="007239A5"/>
    <w:rsid w:val="00723A04"/>
    <w:rsid w:val="00740550"/>
    <w:rsid w:val="00741B74"/>
    <w:rsid w:val="00741CA1"/>
    <w:rsid w:val="00776E83"/>
    <w:rsid w:val="00777823"/>
    <w:rsid w:val="00780055"/>
    <w:rsid w:val="0078119F"/>
    <w:rsid w:val="00791F5C"/>
    <w:rsid w:val="00797052"/>
    <w:rsid w:val="007A44B9"/>
    <w:rsid w:val="007A4582"/>
    <w:rsid w:val="007A762C"/>
    <w:rsid w:val="007B57B6"/>
    <w:rsid w:val="007C010B"/>
    <w:rsid w:val="007C5E84"/>
    <w:rsid w:val="00807CE8"/>
    <w:rsid w:val="00815AD1"/>
    <w:rsid w:val="008259DA"/>
    <w:rsid w:val="00830CA4"/>
    <w:rsid w:val="00861880"/>
    <w:rsid w:val="008621FD"/>
    <w:rsid w:val="0087318D"/>
    <w:rsid w:val="008738FC"/>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26405"/>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F3493"/>
    <w:rsid w:val="009F545D"/>
    <w:rsid w:val="00A00F79"/>
    <w:rsid w:val="00A04A1A"/>
    <w:rsid w:val="00A13952"/>
    <w:rsid w:val="00A24C49"/>
    <w:rsid w:val="00A33206"/>
    <w:rsid w:val="00A60880"/>
    <w:rsid w:val="00A7601B"/>
    <w:rsid w:val="00A83AD0"/>
    <w:rsid w:val="00A87395"/>
    <w:rsid w:val="00A95719"/>
    <w:rsid w:val="00AA3848"/>
    <w:rsid w:val="00AB06B8"/>
    <w:rsid w:val="00AB2339"/>
    <w:rsid w:val="00AB30FF"/>
    <w:rsid w:val="00AB364A"/>
    <w:rsid w:val="00AB7A0B"/>
    <w:rsid w:val="00AE3596"/>
    <w:rsid w:val="00AE6ED9"/>
    <w:rsid w:val="00AF3260"/>
    <w:rsid w:val="00AF7BF8"/>
    <w:rsid w:val="00B00096"/>
    <w:rsid w:val="00B01B5C"/>
    <w:rsid w:val="00B03990"/>
    <w:rsid w:val="00B05FC0"/>
    <w:rsid w:val="00B22FE7"/>
    <w:rsid w:val="00B236AB"/>
    <w:rsid w:val="00B26287"/>
    <w:rsid w:val="00B300D4"/>
    <w:rsid w:val="00B41581"/>
    <w:rsid w:val="00B70A3B"/>
    <w:rsid w:val="00B72772"/>
    <w:rsid w:val="00B82DC1"/>
    <w:rsid w:val="00B834A3"/>
    <w:rsid w:val="00B847D6"/>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46B8A"/>
    <w:rsid w:val="00C541C0"/>
    <w:rsid w:val="00C5696A"/>
    <w:rsid w:val="00C57217"/>
    <w:rsid w:val="00C65B53"/>
    <w:rsid w:val="00C66F21"/>
    <w:rsid w:val="00C7729E"/>
    <w:rsid w:val="00C80819"/>
    <w:rsid w:val="00C825AA"/>
    <w:rsid w:val="00C91D30"/>
    <w:rsid w:val="00C92380"/>
    <w:rsid w:val="00C94E75"/>
    <w:rsid w:val="00CA0822"/>
    <w:rsid w:val="00CA3101"/>
    <w:rsid w:val="00CA3FCE"/>
    <w:rsid w:val="00CA6567"/>
    <w:rsid w:val="00CB694E"/>
    <w:rsid w:val="00CB79B8"/>
    <w:rsid w:val="00CC3D24"/>
    <w:rsid w:val="00CC54A3"/>
    <w:rsid w:val="00CC6AE2"/>
    <w:rsid w:val="00CD30E6"/>
    <w:rsid w:val="00CE3853"/>
    <w:rsid w:val="00CE4BAF"/>
    <w:rsid w:val="00CE4C8C"/>
    <w:rsid w:val="00CF02F3"/>
    <w:rsid w:val="00D02282"/>
    <w:rsid w:val="00D03B2F"/>
    <w:rsid w:val="00D35DBF"/>
    <w:rsid w:val="00D467F2"/>
    <w:rsid w:val="00D473B1"/>
    <w:rsid w:val="00D64E17"/>
    <w:rsid w:val="00D77D51"/>
    <w:rsid w:val="00D924F4"/>
    <w:rsid w:val="00D9643E"/>
    <w:rsid w:val="00DA1140"/>
    <w:rsid w:val="00DA6A9C"/>
    <w:rsid w:val="00DA7451"/>
    <w:rsid w:val="00DC261A"/>
    <w:rsid w:val="00DD1704"/>
    <w:rsid w:val="00DD2A76"/>
    <w:rsid w:val="00DE611D"/>
    <w:rsid w:val="00E03981"/>
    <w:rsid w:val="00E10CE4"/>
    <w:rsid w:val="00E2032C"/>
    <w:rsid w:val="00E22F44"/>
    <w:rsid w:val="00E26AAB"/>
    <w:rsid w:val="00E32794"/>
    <w:rsid w:val="00E32C13"/>
    <w:rsid w:val="00E4496B"/>
    <w:rsid w:val="00E44C5D"/>
    <w:rsid w:val="00E516E9"/>
    <w:rsid w:val="00E54BED"/>
    <w:rsid w:val="00E61408"/>
    <w:rsid w:val="00E62872"/>
    <w:rsid w:val="00E92ABE"/>
    <w:rsid w:val="00E94C8B"/>
    <w:rsid w:val="00E97916"/>
    <w:rsid w:val="00E97DAC"/>
    <w:rsid w:val="00EA7A04"/>
    <w:rsid w:val="00EE3E32"/>
    <w:rsid w:val="00F00741"/>
    <w:rsid w:val="00F02701"/>
    <w:rsid w:val="00F02BD3"/>
    <w:rsid w:val="00F05C4B"/>
    <w:rsid w:val="00F06CB3"/>
    <w:rsid w:val="00F131D3"/>
    <w:rsid w:val="00F2057A"/>
    <w:rsid w:val="00F3074D"/>
    <w:rsid w:val="00F34BDB"/>
    <w:rsid w:val="00F352C7"/>
    <w:rsid w:val="00F3683A"/>
    <w:rsid w:val="00F50AF6"/>
    <w:rsid w:val="00F647DF"/>
    <w:rsid w:val="00F70DE0"/>
    <w:rsid w:val="00F76C22"/>
    <w:rsid w:val="00F76DD3"/>
    <w:rsid w:val="00F906FC"/>
    <w:rsid w:val="00F91107"/>
    <w:rsid w:val="00F91AEC"/>
    <w:rsid w:val="00F93789"/>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560289498">
      <w:bodyDiv w:val="1"/>
      <w:marLeft w:val="0"/>
      <w:marRight w:val="0"/>
      <w:marTop w:val="0"/>
      <w:marBottom w:val="0"/>
      <w:divBdr>
        <w:top w:val="none" w:sz="0" w:space="0" w:color="auto"/>
        <w:left w:val="none" w:sz="0" w:space="0" w:color="auto"/>
        <w:bottom w:val="none" w:sz="0" w:space="0" w:color="auto"/>
        <w:right w:val="none" w:sz="0" w:space="0" w:color="auto"/>
      </w:divBdr>
    </w:div>
    <w:div w:id="1049494367">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A619E-E769-4C77-88B0-3B6AB1F8C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10</Pages>
  <Words>2846</Words>
  <Characters>16793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19600</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Janoušková Alena</cp:lastModifiedBy>
  <cp:revision>101</cp:revision>
  <cp:lastPrinted>2019-01-29T06:37:00Z</cp:lastPrinted>
  <dcterms:created xsi:type="dcterms:W3CDTF">2020-10-30T13:32:00Z</dcterms:created>
  <dcterms:modified xsi:type="dcterms:W3CDTF">2025-11-25T12:16:00Z</dcterms:modified>
</cp:coreProperties>
</file>